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BB0" w:rsidRDefault="00F055D7" w:rsidP="000F3007">
      <w:pPr>
        <w:pStyle w:val="ad"/>
        <w:spacing w:before="156" w:after="156"/>
        <w:ind w:firstLineChars="425" w:firstLine="1020"/>
        <w:rPr>
          <w:lang w:eastAsia="zh-CN"/>
        </w:rPr>
      </w:pPr>
      <w:r>
        <w:rPr>
          <w:rFonts w:hint="eastAsia"/>
          <w:lang w:eastAsia="zh-CN"/>
        </w:rPr>
        <w:t>北京大学人民医院智慧医疗六级建设</w:t>
      </w:r>
      <w:r>
        <w:rPr>
          <w:rFonts w:hint="eastAsia"/>
          <w:lang w:eastAsia="zh-CN"/>
        </w:rPr>
        <w:t>-</w:t>
      </w:r>
      <w:r w:rsidR="00E907A6">
        <w:rPr>
          <w:rFonts w:hint="eastAsia"/>
          <w:lang w:eastAsia="zh-CN"/>
        </w:rPr>
        <w:t>心超</w:t>
      </w:r>
      <w:r>
        <w:rPr>
          <w:rFonts w:hint="eastAsia"/>
          <w:lang w:eastAsia="zh-CN"/>
        </w:rPr>
        <w:t>系统改造</w:t>
      </w:r>
      <w:r w:rsidR="000F3007">
        <w:rPr>
          <w:rFonts w:hint="eastAsia"/>
          <w:lang w:eastAsia="zh-CN"/>
        </w:rPr>
        <w:t>项目</w:t>
      </w:r>
    </w:p>
    <w:p w:rsidR="00396BB0" w:rsidRPr="000F3007" w:rsidRDefault="00F055D7">
      <w:pPr>
        <w:spacing w:line="360" w:lineRule="auto"/>
        <w:jc w:val="center"/>
        <w:rPr>
          <w:rFonts w:ascii="Calibri" w:hAnsi="Calibri"/>
          <w:kern w:val="0"/>
          <w:sz w:val="24"/>
          <w:szCs w:val="21"/>
          <w:lang w:bidi="en-US"/>
        </w:rPr>
      </w:pPr>
      <w:r w:rsidRPr="000F3007">
        <w:rPr>
          <w:rFonts w:ascii="Calibri" w:hAnsi="Calibri"/>
          <w:kern w:val="0"/>
          <w:sz w:val="24"/>
          <w:szCs w:val="21"/>
          <w:lang w:bidi="en-US"/>
        </w:rPr>
        <w:t>采购文件</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396BB0" w:rsidRDefault="00F055D7">
      <w:pPr>
        <w:spacing w:line="360" w:lineRule="auto"/>
        <w:ind w:firstLine="420"/>
        <w:rPr>
          <w:rFonts w:ascii="宋体" w:hAnsi="宋体"/>
          <w:szCs w:val="21"/>
        </w:rPr>
      </w:pPr>
      <w:r>
        <w:rPr>
          <w:rFonts w:ascii="宋体" w:hAnsi="宋体" w:hint="eastAsia"/>
          <w:szCs w:val="21"/>
        </w:rPr>
        <w:t>随着医院的快速发展和医疗技术不断进步，信息技术的运用已经成为提升医疗服务质量、提高工作效率以及优化患者体验的关键手段。为了更好的助力医院迈向高质量发展新征程，医院正式启动电子病历六级评审工作。临床使用的超声报告系统需要做部分定制化改造工作，以及对接无纸化归档系统，达到电子病历六级标准</w:t>
      </w:r>
      <w:r w:rsidR="00EB27E6">
        <w:rPr>
          <w:rFonts w:ascii="宋体" w:hAnsi="宋体" w:hint="eastAsia"/>
          <w:szCs w:val="21"/>
        </w:rPr>
        <w:t>。</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项目预算</w:t>
      </w:r>
    </w:p>
    <w:p w:rsidR="00396BB0" w:rsidRDefault="00F055D7">
      <w:pPr>
        <w:pStyle w:val="ab"/>
        <w:spacing w:line="360" w:lineRule="auto"/>
        <w:ind w:left="432" w:firstLineChars="0" w:firstLine="0"/>
        <w:rPr>
          <w:rFonts w:ascii="宋体" w:hAnsi="宋体"/>
          <w:szCs w:val="21"/>
        </w:rPr>
      </w:pPr>
      <w:r>
        <w:rPr>
          <w:rFonts w:ascii="宋体" w:hAnsi="宋体" w:hint="eastAsia"/>
          <w:szCs w:val="21"/>
        </w:rPr>
        <w:t>项目预算总金额为18</w:t>
      </w:r>
      <w:r>
        <w:rPr>
          <w:rFonts w:ascii="宋体" w:hAnsi="宋体"/>
          <w:szCs w:val="21"/>
        </w:rPr>
        <w:t>万</w:t>
      </w:r>
      <w:r>
        <w:rPr>
          <w:rFonts w:ascii="宋体" w:hAnsi="宋体" w:hint="eastAsia"/>
          <w:szCs w:val="21"/>
        </w:rPr>
        <w:t>元。</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396BB0" w:rsidRDefault="002D456D">
      <w:pPr>
        <w:pStyle w:val="ab"/>
        <w:spacing w:line="360" w:lineRule="auto"/>
        <w:ind w:left="432" w:firstLineChars="0" w:firstLine="0"/>
        <w:rPr>
          <w:rFonts w:ascii="宋体" w:hAnsi="宋体"/>
          <w:szCs w:val="21"/>
        </w:rPr>
      </w:pPr>
      <w:r>
        <w:rPr>
          <w:rFonts w:ascii="宋体" w:hAnsi="宋体" w:hint="eastAsia"/>
          <w:szCs w:val="21"/>
        </w:rPr>
        <w:t>项目验收合格后</w:t>
      </w:r>
      <w:r w:rsidR="007210E6">
        <w:rPr>
          <w:rFonts w:ascii="宋体" w:hAnsi="宋体" w:hint="eastAsia"/>
          <w:szCs w:val="21"/>
        </w:rPr>
        <w:t>提供1年免费运维服务</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招标参数</w:t>
      </w:r>
    </w:p>
    <w:p w:rsidR="00396BB0" w:rsidRDefault="00F055D7">
      <w:pPr>
        <w:numPr>
          <w:ilvl w:val="0"/>
          <w:numId w:val="3"/>
        </w:numPr>
        <w:spacing w:line="360" w:lineRule="auto"/>
        <w:jc w:val="left"/>
        <w:rPr>
          <w:rFonts w:ascii="宋体" w:hAnsi="宋体"/>
          <w:szCs w:val="21"/>
        </w:rPr>
      </w:pPr>
      <w:r>
        <w:rPr>
          <w:rFonts w:ascii="宋体" w:hAnsi="宋体" w:hint="eastAsia"/>
          <w:szCs w:val="21"/>
        </w:rPr>
        <w:t>CA接口：完成CA报告接口、CA验签页面功能改造和CA签名触发机制改造；</w:t>
      </w:r>
    </w:p>
    <w:p w:rsidR="00396BB0" w:rsidRDefault="00F055D7">
      <w:pPr>
        <w:numPr>
          <w:ilvl w:val="0"/>
          <w:numId w:val="3"/>
        </w:numPr>
        <w:spacing w:line="360" w:lineRule="auto"/>
        <w:jc w:val="left"/>
        <w:rPr>
          <w:rFonts w:ascii="宋体" w:hAnsi="宋体"/>
          <w:szCs w:val="21"/>
        </w:rPr>
      </w:pPr>
      <w:r>
        <w:rPr>
          <w:rFonts w:ascii="宋体" w:hAnsi="宋体" w:hint="eastAsia"/>
          <w:szCs w:val="21"/>
        </w:rPr>
        <w:t>心超报告改造：改造</w:t>
      </w:r>
      <w:r>
        <w:rPr>
          <w:rFonts w:ascii="宋体" w:hAnsi="宋体"/>
          <w:szCs w:val="21"/>
        </w:rPr>
        <w:t>心超报告</w:t>
      </w:r>
      <w:r>
        <w:rPr>
          <w:rFonts w:ascii="宋体" w:hAnsi="宋体" w:hint="eastAsia"/>
          <w:szCs w:val="21"/>
        </w:rPr>
        <w:t>，</w:t>
      </w:r>
      <w:r>
        <w:rPr>
          <w:rFonts w:ascii="宋体" w:hAnsi="宋体"/>
          <w:szCs w:val="21"/>
        </w:rPr>
        <w:t>实现上下箭头显示测量边界页面</w:t>
      </w:r>
      <w:r>
        <w:rPr>
          <w:rFonts w:ascii="宋体" w:hAnsi="宋体" w:hint="eastAsia"/>
          <w:szCs w:val="21"/>
        </w:rPr>
        <w:t>；实现心超报告呈现展示验证；</w:t>
      </w:r>
    </w:p>
    <w:p w:rsidR="00396BB0" w:rsidRDefault="00F055D7">
      <w:pPr>
        <w:numPr>
          <w:ilvl w:val="0"/>
          <w:numId w:val="3"/>
        </w:numPr>
        <w:spacing w:line="360" w:lineRule="auto"/>
        <w:jc w:val="left"/>
        <w:rPr>
          <w:rFonts w:ascii="宋体" w:hAnsi="宋体"/>
          <w:szCs w:val="21"/>
        </w:rPr>
      </w:pPr>
      <w:r>
        <w:rPr>
          <w:rFonts w:ascii="宋体" w:hAnsi="宋体" w:hint="eastAsia"/>
          <w:szCs w:val="21"/>
        </w:rPr>
        <w:t>闭环接口：完成应用系统闭环节点调整，实现闭环接口对接；</w:t>
      </w:r>
    </w:p>
    <w:p w:rsidR="00396BB0" w:rsidRDefault="00F055D7">
      <w:pPr>
        <w:numPr>
          <w:ilvl w:val="0"/>
          <w:numId w:val="3"/>
        </w:numPr>
        <w:spacing w:line="360" w:lineRule="auto"/>
        <w:jc w:val="left"/>
        <w:rPr>
          <w:rFonts w:ascii="宋体" w:hAnsi="宋体"/>
          <w:szCs w:val="21"/>
        </w:rPr>
      </w:pPr>
      <w:r>
        <w:rPr>
          <w:rFonts w:ascii="宋体" w:hAnsi="宋体" w:hint="eastAsia"/>
          <w:szCs w:val="21"/>
        </w:rPr>
        <w:t>无纸化改造：完成心超系统和导管室系统无纸化接口改造；</w:t>
      </w:r>
    </w:p>
    <w:p w:rsidR="00396BB0" w:rsidRDefault="00F055D7">
      <w:pPr>
        <w:numPr>
          <w:ilvl w:val="0"/>
          <w:numId w:val="3"/>
        </w:numPr>
        <w:spacing w:line="360" w:lineRule="auto"/>
        <w:jc w:val="left"/>
        <w:rPr>
          <w:rFonts w:ascii="宋体" w:hAnsi="宋体"/>
          <w:szCs w:val="21"/>
        </w:rPr>
      </w:pPr>
      <w:r>
        <w:rPr>
          <w:rFonts w:ascii="宋体" w:hAnsi="宋体" w:hint="eastAsia"/>
          <w:szCs w:val="21"/>
        </w:rPr>
        <w:t>评审配合内容：配合完成数据质量校验和评审验证工作；</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396BB0" w:rsidRDefault="00F055D7">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396BB0" w:rsidRDefault="00F055D7">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396BB0" w:rsidRDefault="00F055D7">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396BB0" w:rsidRDefault="00F055D7">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396BB0" w:rsidRDefault="00F055D7">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396BB0" w:rsidRDefault="00F055D7">
      <w:pPr>
        <w:pStyle w:val="ab"/>
        <w:numPr>
          <w:ilvl w:val="0"/>
          <w:numId w:val="2"/>
        </w:numPr>
        <w:spacing w:line="360" w:lineRule="auto"/>
        <w:ind w:firstLineChars="0"/>
        <w:jc w:val="left"/>
        <w:rPr>
          <w:rFonts w:ascii="宋体" w:hAnsi="宋体"/>
          <w:b/>
          <w:szCs w:val="21"/>
        </w:rPr>
      </w:pPr>
      <w:bookmarkStart w:id="0" w:name="OLE_LINK2"/>
      <w:r>
        <w:rPr>
          <w:rFonts w:ascii="宋体" w:hAnsi="宋体" w:hint="eastAsia"/>
          <w:b/>
          <w:szCs w:val="21"/>
        </w:rPr>
        <w:t>采购文件</w:t>
      </w:r>
      <w:bookmarkEnd w:id="0"/>
      <w:r>
        <w:rPr>
          <w:rFonts w:ascii="宋体" w:hAnsi="宋体" w:hint="eastAsia"/>
          <w:b/>
          <w:szCs w:val="21"/>
        </w:rPr>
        <w:t>编写：</w:t>
      </w:r>
    </w:p>
    <w:p w:rsidR="00396BB0" w:rsidRDefault="00F055D7">
      <w:pPr>
        <w:widowControl/>
        <w:spacing w:line="360" w:lineRule="auto"/>
        <w:jc w:val="left"/>
        <w:rPr>
          <w:rFonts w:ascii="宋体" w:hAnsi="宋体"/>
          <w:bCs/>
          <w:szCs w:val="21"/>
        </w:rPr>
      </w:pPr>
      <w:r>
        <w:rPr>
          <w:rFonts w:ascii="宋体" w:hAnsi="宋体" w:hint="eastAsia"/>
          <w:bCs/>
          <w:szCs w:val="21"/>
        </w:rPr>
        <w:t>1．采购文件应以中文书写。</w:t>
      </w:r>
    </w:p>
    <w:p w:rsidR="00396BB0" w:rsidRDefault="00F055D7">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396BB0" w:rsidRDefault="00F055D7">
      <w:pPr>
        <w:widowControl/>
        <w:spacing w:line="360" w:lineRule="auto"/>
        <w:jc w:val="left"/>
        <w:rPr>
          <w:rFonts w:ascii="宋体" w:hAnsi="宋体"/>
          <w:bCs/>
          <w:szCs w:val="21"/>
        </w:rPr>
      </w:pPr>
      <w:r>
        <w:rPr>
          <w:rFonts w:ascii="宋体" w:hAnsi="宋体" w:hint="eastAsia"/>
          <w:bCs/>
          <w:szCs w:val="21"/>
        </w:rPr>
        <w:t>1）企业营业执照复印件（加盖公章）</w:t>
      </w:r>
    </w:p>
    <w:p w:rsidR="00396BB0" w:rsidRDefault="00F055D7">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396BB0" w:rsidRDefault="00F055D7">
      <w:pPr>
        <w:spacing w:line="360" w:lineRule="auto"/>
        <w:rPr>
          <w:rFonts w:ascii="宋体" w:hAnsi="宋体"/>
          <w:szCs w:val="21"/>
        </w:rPr>
      </w:pPr>
      <w:r>
        <w:rPr>
          <w:rFonts w:ascii="宋体" w:hAnsi="宋体"/>
          <w:szCs w:val="21"/>
        </w:rPr>
        <w:lastRenderedPageBreak/>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396BB0" w:rsidRDefault="00F055D7">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396BB0" w:rsidRDefault="00396BB0">
            <w:pPr>
              <w:widowControl/>
              <w:spacing w:line="360" w:lineRule="auto"/>
              <w:jc w:val="center"/>
              <w:rPr>
                <w:rFonts w:ascii="宋体" w:hAnsi="宋体"/>
                <w:bCs/>
                <w:kern w:val="0"/>
                <w:sz w:val="20"/>
                <w:szCs w:val="21"/>
              </w:rPr>
            </w:pPr>
          </w:p>
        </w:tc>
        <w:tc>
          <w:tcPr>
            <w:tcW w:w="1355" w:type="pct"/>
            <w:vAlign w:val="center"/>
          </w:tcPr>
          <w:p w:rsidR="00396BB0" w:rsidRDefault="00396BB0">
            <w:pPr>
              <w:widowControl/>
              <w:spacing w:line="360" w:lineRule="auto"/>
              <w:jc w:val="center"/>
              <w:rPr>
                <w:rFonts w:ascii="宋体" w:hAnsi="宋体"/>
                <w:bCs/>
                <w:kern w:val="0"/>
                <w:sz w:val="20"/>
                <w:szCs w:val="21"/>
              </w:rPr>
            </w:pPr>
          </w:p>
        </w:tc>
        <w:tc>
          <w:tcPr>
            <w:tcW w:w="1696" w:type="pct"/>
            <w:vAlign w:val="center"/>
          </w:tcPr>
          <w:p w:rsidR="00396BB0" w:rsidRDefault="00396BB0">
            <w:pPr>
              <w:widowControl/>
              <w:spacing w:line="360" w:lineRule="auto"/>
              <w:jc w:val="center"/>
              <w:rPr>
                <w:rFonts w:ascii="宋体" w:hAnsi="宋体"/>
                <w:bCs/>
                <w:kern w:val="0"/>
                <w:sz w:val="20"/>
                <w:szCs w:val="21"/>
              </w:rPr>
            </w:pPr>
          </w:p>
        </w:tc>
      </w:tr>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396BB0" w:rsidRDefault="00396BB0">
            <w:pPr>
              <w:widowControl/>
              <w:spacing w:line="360" w:lineRule="auto"/>
              <w:jc w:val="center"/>
              <w:rPr>
                <w:rFonts w:ascii="宋体" w:hAnsi="宋体"/>
                <w:bCs/>
                <w:kern w:val="0"/>
                <w:sz w:val="20"/>
                <w:szCs w:val="21"/>
              </w:rPr>
            </w:pPr>
          </w:p>
        </w:tc>
        <w:tc>
          <w:tcPr>
            <w:tcW w:w="1355" w:type="pct"/>
            <w:vAlign w:val="center"/>
          </w:tcPr>
          <w:p w:rsidR="00396BB0" w:rsidRDefault="00396BB0">
            <w:pPr>
              <w:widowControl/>
              <w:spacing w:line="360" w:lineRule="auto"/>
              <w:jc w:val="center"/>
              <w:rPr>
                <w:rFonts w:ascii="宋体" w:hAnsi="宋体"/>
                <w:bCs/>
                <w:kern w:val="0"/>
                <w:sz w:val="20"/>
                <w:szCs w:val="21"/>
              </w:rPr>
            </w:pPr>
          </w:p>
        </w:tc>
        <w:tc>
          <w:tcPr>
            <w:tcW w:w="1696" w:type="pct"/>
            <w:vAlign w:val="center"/>
          </w:tcPr>
          <w:p w:rsidR="00396BB0" w:rsidRDefault="00396BB0">
            <w:pPr>
              <w:widowControl/>
              <w:spacing w:line="360" w:lineRule="auto"/>
              <w:jc w:val="center"/>
              <w:rPr>
                <w:rFonts w:ascii="宋体" w:hAnsi="宋体"/>
                <w:bCs/>
                <w:kern w:val="0"/>
                <w:sz w:val="20"/>
                <w:szCs w:val="21"/>
              </w:rPr>
            </w:pPr>
          </w:p>
        </w:tc>
      </w:tr>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396BB0" w:rsidRDefault="00396BB0">
            <w:pPr>
              <w:widowControl/>
              <w:spacing w:line="360" w:lineRule="auto"/>
              <w:jc w:val="center"/>
              <w:rPr>
                <w:rFonts w:ascii="宋体" w:hAnsi="宋体"/>
                <w:bCs/>
                <w:kern w:val="0"/>
                <w:sz w:val="20"/>
                <w:szCs w:val="21"/>
              </w:rPr>
            </w:pPr>
          </w:p>
        </w:tc>
        <w:tc>
          <w:tcPr>
            <w:tcW w:w="1355" w:type="pct"/>
            <w:vAlign w:val="center"/>
          </w:tcPr>
          <w:p w:rsidR="00396BB0" w:rsidRDefault="00396BB0">
            <w:pPr>
              <w:widowControl/>
              <w:spacing w:line="360" w:lineRule="auto"/>
              <w:jc w:val="center"/>
              <w:rPr>
                <w:rFonts w:ascii="宋体" w:hAnsi="宋体"/>
                <w:bCs/>
                <w:kern w:val="0"/>
                <w:sz w:val="20"/>
                <w:szCs w:val="21"/>
              </w:rPr>
            </w:pPr>
          </w:p>
        </w:tc>
        <w:tc>
          <w:tcPr>
            <w:tcW w:w="1696" w:type="pct"/>
            <w:vAlign w:val="center"/>
          </w:tcPr>
          <w:p w:rsidR="00396BB0" w:rsidRDefault="00396BB0">
            <w:pPr>
              <w:widowControl/>
              <w:spacing w:line="360" w:lineRule="auto"/>
              <w:jc w:val="center"/>
              <w:rPr>
                <w:rFonts w:ascii="宋体" w:hAnsi="宋体"/>
                <w:bCs/>
                <w:kern w:val="0"/>
                <w:sz w:val="20"/>
                <w:szCs w:val="21"/>
              </w:rPr>
            </w:pPr>
          </w:p>
        </w:tc>
      </w:tr>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396BB0" w:rsidRDefault="00396BB0">
            <w:pPr>
              <w:widowControl/>
              <w:spacing w:line="360" w:lineRule="auto"/>
              <w:jc w:val="center"/>
              <w:rPr>
                <w:rFonts w:ascii="宋体" w:hAnsi="宋体"/>
                <w:bCs/>
                <w:kern w:val="0"/>
                <w:sz w:val="20"/>
                <w:szCs w:val="21"/>
              </w:rPr>
            </w:pPr>
          </w:p>
        </w:tc>
        <w:tc>
          <w:tcPr>
            <w:tcW w:w="1355" w:type="pct"/>
            <w:vAlign w:val="center"/>
          </w:tcPr>
          <w:p w:rsidR="00396BB0" w:rsidRDefault="00396BB0">
            <w:pPr>
              <w:widowControl/>
              <w:spacing w:line="360" w:lineRule="auto"/>
              <w:jc w:val="center"/>
              <w:rPr>
                <w:rFonts w:ascii="宋体" w:hAnsi="宋体"/>
                <w:bCs/>
                <w:kern w:val="0"/>
                <w:sz w:val="20"/>
                <w:szCs w:val="21"/>
              </w:rPr>
            </w:pPr>
          </w:p>
        </w:tc>
        <w:tc>
          <w:tcPr>
            <w:tcW w:w="1696" w:type="pct"/>
            <w:vAlign w:val="center"/>
          </w:tcPr>
          <w:p w:rsidR="00396BB0" w:rsidRDefault="00396BB0">
            <w:pPr>
              <w:widowControl/>
              <w:spacing w:line="360" w:lineRule="auto"/>
              <w:jc w:val="center"/>
              <w:rPr>
                <w:rFonts w:ascii="宋体" w:hAnsi="宋体"/>
                <w:bCs/>
                <w:kern w:val="0"/>
                <w:sz w:val="20"/>
                <w:szCs w:val="21"/>
              </w:rPr>
            </w:pPr>
          </w:p>
        </w:tc>
      </w:tr>
      <w:tr w:rsidR="00396BB0">
        <w:tc>
          <w:tcPr>
            <w:tcW w:w="424" w:type="pct"/>
            <w:vAlign w:val="center"/>
          </w:tcPr>
          <w:p w:rsidR="00396BB0" w:rsidRDefault="00F055D7">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396BB0" w:rsidRDefault="00396BB0">
            <w:pPr>
              <w:widowControl/>
              <w:spacing w:line="360" w:lineRule="auto"/>
              <w:jc w:val="center"/>
              <w:rPr>
                <w:rFonts w:ascii="宋体" w:hAnsi="宋体"/>
                <w:bCs/>
                <w:kern w:val="0"/>
                <w:sz w:val="20"/>
                <w:szCs w:val="21"/>
              </w:rPr>
            </w:pPr>
          </w:p>
        </w:tc>
        <w:tc>
          <w:tcPr>
            <w:tcW w:w="1355" w:type="pct"/>
            <w:vAlign w:val="center"/>
          </w:tcPr>
          <w:p w:rsidR="00396BB0" w:rsidRDefault="00396BB0">
            <w:pPr>
              <w:widowControl/>
              <w:spacing w:line="360" w:lineRule="auto"/>
              <w:jc w:val="center"/>
              <w:rPr>
                <w:rFonts w:ascii="宋体" w:hAnsi="宋体"/>
                <w:bCs/>
                <w:kern w:val="0"/>
                <w:sz w:val="20"/>
                <w:szCs w:val="21"/>
              </w:rPr>
            </w:pPr>
          </w:p>
        </w:tc>
        <w:tc>
          <w:tcPr>
            <w:tcW w:w="1696" w:type="pct"/>
            <w:vAlign w:val="center"/>
          </w:tcPr>
          <w:p w:rsidR="00396BB0" w:rsidRDefault="00396BB0">
            <w:pPr>
              <w:widowControl/>
              <w:spacing w:line="360" w:lineRule="auto"/>
              <w:jc w:val="center"/>
              <w:rPr>
                <w:rFonts w:ascii="宋体" w:hAnsi="宋体"/>
                <w:bCs/>
                <w:kern w:val="0"/>
                <w:sz w:val="20"/>
                <w:szCs w:val="21"/>
              </w:rPr>
            </w:pPr>
          </w:p>
        </w:tc>
      </w:tr>
    </w:tbl>
    <w:p w:rsidR="00396BB0" w:rsidRDefault="00F055D7">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396BB0" w:rsidRDefault="00F055D7">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1" w:name="OLE_LINK9"/>
      <w:r>
        <w:rPr>
          <w:rFonts w:ascii="宋体" w:hAnsi="宋体" w:hint="eastAsia"/>
          <w:bCs/>
          <w:szCs w:val="21"/>
        </w:rPr>
        <w:t>采购</w:t>
      </w:r>
      <w:bookmarkEnd w:id="1"/>
      <w:r>
        <w:rPr>
          <w:rFonts w:ascii="宋体" w:hAnsi="宋体" w:hint="eastAsia"/>
          <w:bCs/>
          <w:szCs w:val="21"/>
        </w:rPr>
        <w:t>文件中需响应采购文件中对各项服务的具体要求，</w:t>
      </w:r>
      <w:r>
        <w:rPr>
          <w:rFonts w:ascii="宋体" w:hAnsi="宋体"/>
          <w:bCs/>
          <w:szCs w:val="21"/>
        </w:rPr>
        <w:t>即服务响应表</w:t>
      </w:r>
      <w:r>
        <w:rPr>
          <w:rFonts w:ascii="宋体" w:hAnsi="宋体" w:hint="eastAsia"/>
          <w:bCs/>
          <w:szCs w:val="21"/>
        </w:rPr>
        <w:t>。</w:t>
      </w:r>
    </w:p>
    <w:p w:rsidR="00396BB0" w:rsidRDefault="00F055D7">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396BB0" w:rsidRDefault="00F055D7">
      <w:pPr>
        <w:widowControl/>
        <w:spacing w:line="360" w:lineRule="auto"/>
        <w:jc w:val="left"/>
        <w:rPr>
          <w:rFonts w:ascii="宋体" w:hAnsi="宋体"/>
          <w:bCs/>
          <w:szCs w:val="21"/>
        </w:rPr>
      </w:pPr>
      <w:r>
        <w:rPr>
          <w:rFonts w:ascii="宋体" w:hAnsi="宋体" w:hint="eastAsia"/>
          <w:bCs/>
          <w:szCs w:val="21"/>
        </w:rPr>
        <w:t>7）报价单</w:t>
      </w:r>
    </w:p>
    <w:p w:rsidR="00396BB0" w:rsidRDefault="00F055D7">
      <w:pPr>
        <w:widowControl/>
        <w:spacing w:line="360" w:lineRule="auto"/>
        <w:jc w:val="left"/>
        <w:rPr>
          <w:rFonts w:ascii="宋体" w:hAnsi="宋体"/>
          <w:szCs w:val="21"/>
        </w:rPr>
      </w:pPr>
      <w:r>
        <w:rPr>
          <w:rFonts w:ascii="宋体" w:hAnsi="宋体" w:hint="eastAsia"/>
          <w:szCs w:val="21"/>
        </w:rPr>
        <w:t>8）</w:t>
      </w:r>
      <w:r>
        <w:rPr>
          <w:rFonts w:ascii="宋体" w:hAnsi="宋体" w:hint="eastAsia"/>
          <w:bCs/>
          <w:kern w:val="0"/>
          <w:szCs w:val="21"/>
        </w:rPr>
        <w:t>采购文件</w:t>
      </w:r>
      <w:r>
        <w:rPr>
          <w:rFonts w:ascii="宋体" w:hAnsi="宋体"/>
          <w:szCs w:val="21"/>
        </w:rPr>
        <w:t>要求</w:t>
      </w:r>
    </w:p>
    <w:p w:rsidR="00396BB0" w:rsidRDefault="00F055D7">
      <w:pPr>
        <w:widowControl/>
        <w:spacing w:line="360" w:lineRule="auto"/>
        <w:jc w:val="left"/>
        <w:rPr>
          <w:rFonts w:ascii="宋体" w:hAnsi="宋体"/>
          <w:szCs w:val="21"/>
        </w:rPr>
      </w:pPr>
      <w:r>
        <w:rPr>
          <w:rFonts w:ascii="宋体" w:hAnsi="宋体" w:hint="eastAsia"/>
          <w:szCs w:val="21"/>
        </w:rPr>
        <w:t>①</w:t>
      </w:r>
      <w:r>
        <w:rPr>
          <w:rFonts w:ascii="宋体" w:hAnsi="宋体" w:hint="eastAsia"/>
          <w:bCs/>
          <w:kern w:val="0"/>
          <w:szCs w:val="21"/>
        </w:rPr>
        <w:t>采购文件</w:t>
      </w:r>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396BB0" w:rsidRDefault="00F055D7">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396BB0" w:rsidRDefault="00F055D7">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396BB0" w:rsidRDefault="00F055D7">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396BB0" w:rsidRDefault="00F055D7">
      <w:pPr>
        <w:widowControl/>
        <w:spacing w:line="360" w:lineRule="auto"/>
        <w:jc w:val="left"/>
        <w:rPr>
          <w:rFonts w:ascii="宋体" w:hAnsi="宋体"/>
          <w:bCs/>
          <w:szCs w:val="21"/>
        </w:rPr>
      </w:pPr>
      <w:r>
        <w:rPr>
          <w:rFonts w:ascii="宋体" w:hAnsi="宋体" w:hint="eastAsia"/>
          <w:bCs/>
          <w:szCs w:val="21"/>
        </w:rPr>
        <w:t>1）响应价格高于预算价。</w:t>
      </w:r>
    </w:p>
    <w:p w:rsidR="00396BB0" w:rsidRDefault="00F055D7">
      <w:pPr>
        <w:widowControl/>
        <w:spacing w:line="360" w:lineRule="auto"/>
        <w:jc w:val="left"/>
        <w:rPr>
          <w:rFonts w:ascii="宋体" w:hAnsi="宋体"/>
          <w:bCs/>
          <w:szCs w:val="21"/>
        </w:rPr>
      </w:pPr>
      <w:r>
        <w:rPr>
          <w:rFonts w:ascii="宋体" w:hAnsi="宋体" w:hint="eastAsia"/>
          <w:bCs/>
          <w:szCs w:val="21"/>
        </w:rPr>
        <w:t>2）</w:t>
      </w:r>
      <w:bookmarkStart w:id="2" w:name="OLE_LINK10"/>
      <w:bookmarkStart w:id="3" w:name="OLE_LINK11"/>
      <w:r>
        <w:rPr>
          <w:rFonts w:ascii="宋体" w:hAnsi="宋体" w:hint="eastAsia"/>
          <w:bCs/>
          <w:szCs w:val="21"/>
        </w:rPr>
        <w:t>采购文件</w:t>
      </w:r>
      <w:bookmarkEnd w:id="2"/>
      <w:bookmarkEnd w:id="3"/>
      <w:r>
        <w:rPr>
          <w:rFonts w:ascii="宋体" w:hAnsi="宋体" w:hint="eastAsia"/>
          <w:bCs/>
          <w:szCs w:val="21"/>
        </w:rPr>
        <w:t>未密封或逾期送达</w:t>
      </w:r>
      <w:bookmarkStart w:id="4" w:name="OLE_LINK15"/>
      <w:r>
        <w:rPr>
          <w:rFonts w:ascii="宋体" w:hAnsi="宋体" w:hint="eastAsia"/>
          <w:bCs/>
          <w:szCs w:val="21"/>
        </w:rPr>
        <w:t>。</w:t>
      </w:r>
      <w:bookmarkEnd w:id="4"/>
    </w:p>
    <w:p w:rsidR="00396BB0" w:rsidRDefault="00F055D7">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396BB0" w:rsidRDefault="00F055D7">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396BB0" w:rsidRDefault="00F055D7">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396BB0" w:rsidRDefault="00F055D7">
      <w:pPr>
        <w:widowControl/>
        <w:spacing w:line="360" w:lineRule="auto"/>
        <w:jc w:val="left"/>
        <w:rPr>
          <w:rFonts w:ascii="宋体" w:hAnsi="宋体"/>
          <w:bCs/>
          <w:szCs w:val="21"/>
        </w:rPr>
      </w:pPr>
      <w:r>
        <w:rPr>
          <w:rFonts w:ascii="宋体" w:hAnsi="宋体" w:hint="eastAsia"/>
          <w:bCs/>
          <w:szCs w:val="21"/>
        </w:rPr>
        <w:t>6）未按采购文件要求制作</w:t>
      </w:r>
      <w:bookmarkStart w:id="5" w:name="OLE_LINK17"/>
      <w:bookmarkStart w:id="6" w:name="OLE_LINK16"/>
      <w:r>
        <w:rPr>
          <w:rFonts w:ascii="宋体" w:hAnsi="宋体" w:hint="eastAsia"/>
          <w:bCs/>
          <w:szCs w:val="21"/>
        </w:rPr>
        <w:t>响应文件</w:t>
      </w:r>
      <w:bookmarkEnd w:id="5"/>
      <w:bookmarkEnd w:id="6"/>
      <w:r>
        <w:rPr>
          <w:rFonts w:ascii="宋体" w:hAnsi="宋体" w:hint="eastAsia"/>
          <w:bCs/>
          <w:szCs w:val="21"/>
        </w:rPr>
        <w:t>。</w:t>
      </w:r>
    </w:p>
    <w:p w:rsidR="00396BB0" w:rsidRDefault="00F055D7">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7" w:name="OLE_LINK18"/>
      <w:r>
        <w:rPr>
          <w:rFonts w:ascii="宋体" w:hAnsi="宋体" w:hint="eastAsia"/>
          <w:b/>
          <w:szCs w:val="21"/>
        </w:rPr>
        <w:t>响应</w:t>
      </w:r>
      <w:bookmarkEnd w:id="7"/>
      <w:r>
        <w:rPr>
          <w:rFonts w:ascii="宋体" w:hAnsi="宋体" w:hint="eastAsia"/>
          <w:b/>
          <w:szCs w:val="21"/>
        </w:rPr>
        <w:t>文件时间、递交截止时间、开标时间及地点：</w:t>
      </w:r>
    </w:p>
    <w:p w:rsidR="00396BB0" w:rsidRDefault="00F055D7">
      <w:pPr>
        <w:widowControl/>
        <w:spacing w:line="360" w:lineRule="auto"/>
        <w:jc w:val="left"/>
        <w:rPr>
          <w:rFonts w:ascii="宋体" w:hAnsi="宋体"/>
          <w:szCs w:val="21"/>
        </w:rPr>
      </w:pPr>
      <w:r>
        <w:rPr>
          <w:rFonts w:ascii="宋体" w:hAnsi="宋体" w:hint="eastAsia"/>
          <w:szCs w:val="21"/>
        </w:rPr>
        <w:lastRenderedPageBreak/>
        <w:t>1. 递交响应文件时间地点：2025年</w:t>
      </w:r>
      <w:r w:rsidR="0045062C">
        <w:rPr>
          <w:rFonts w:ascii="宋体" w:hAnsi="宋体" w:hint="eastAsia"/>
          <w:szCs w:val="21"/>
        </w:rPr>
        <w:t>12</w:t>
      </w:r>
      <w:r>
        <w:rPr>
          <w:rFonts w:ascii="宋体" w:hAnsi="宋体" w:hint="eastAsia"/>
          <w:szCs w:val="21"/>
        </w:rPr>
        <w:t>月</w:t>
      </w:r>
      <w:r w:rsidR="0045062C">
        <w:rPr>
          <w:rFonts w:ascii="宋体" w:hAnsi="宋体" w:hint="eastAsia"/>
          <w:szCs w:val="21"/>
        </w:rPr>
        <w:t>23</w:t>
      </w:r>
      <w:r>
        <w:rPr>
          <w:rFonts w:ascii="宋体" w:hAnsi="宋体" w:hint="eastAsia"/>
          <w:szCs w:val="21"/>
        </w:rPr>
        <w:t>日8:30（北京时间），中</w:t>
      </w:r>
      <w:r w:rsidRPr="0045062C">
        <w:rPr>
          <w:rFonts w:ascii="宋体" w:hAnsi="宋体" w:hint="eastAsia"/>
          <w:szCs w:val="21"/>
          <w:highlight w:val="yellow"/>
        </w:rPr>
        <w:t>仪大厦10层</w:t>
      </w:r>
      <w:r w:rsidR="00DE4A62">
        <w:rPr>
          <w:rFonts w:ascii="宋体" w:hAnsi="宋体" w:hint="eastAsia"/>
          <w:szCs w:val="21"/>
          <w:highlight w:val="yellow"/>
        </w:rPr>
        <w:t>1002</w:t>
      </w:r>
      <w:r w:rsidRPr="0045062C">
        <w:rPr>
          <w:rFonts w:ascii="宋体" w:hAnsi="宋体" w:hint="eastAsia"/>
          <w:szCs w:val="21"/>
          <w:highlight w:val="yellow"/>
        </w:rPr>
        <w:t>会议</w:t>
      </w:r>
      <w:r>
        <w:rPr>
          <w:rFonts w:ascii="宋体" w:hAnsi="宋体" w:hint="eastAsia"/>
          <w:szCs w:val="21"/>
        </w:rPr>
        <w:t>室，递交文件截止时间：2025年</w:t>
      </w:r>
      <w:r w:rsidR="0045062C">
        <w:rPr>
          <w:rFonts w:ascii="宋体" w:hAnsi="宋体" w:hint="eastAsia"/>
          <w:szCs w:val="21"/>
        </w:rPr>
        <w:t>12</w:t>
      </w:r>
      <w:r>
        <w:rPr>
          <w:rFonts w:ascii="宋体" w:hAnsi="宋体" w:hint="eastAsia"/>
          <w:szCs w:val="21"/>
        </w:rPr>
        <w:t>月</w:t>
      </w:r>
      <w:r w:rsidR="0045062C">
        <w:rPr>
          <w:rFonts w:ascii="宋体" w:hAnsi="宋体" w:hint="eastAsia"/>
          <w:szCs w:val="21"/>
        </w:rPr>
        <w:t>23</w:t>
      </w:r>
      <w:r>
        <w:rPr>
          <w:rFonts w:ascii="宋体" w:hAnsi="宋体" w:hint="eastAsia"/>
          <w:szCs w:val="21"/>
        </w:rPr>
        <w:t>日 9:00逾期送达或未密封的响应文件恕不接受。</w:t>
      </w:r>
    </w:p>
    <w:p w:rsidR="00396BB0" w:rsidRDefault="00F055D7">
      <w:pPr>
        <w:widowControl/>
        <w:spacing w:line="360" w:lineRule="auto"/>
        <w:jc w:val="left"/>
        <w:rPr>
          <w:ins w:id="8" w:author="式 兩儀" w:date="2025-03-17T09:23:00Z"/>
          <w:rFonts w:ascii="宋体" w:hAnsi="宋体"/>
          <w:szCs w:val="21"/>
        </w:rPr>
      </w:pPr>
      <w:r>
        <w:rPr>
          <w:rFonts w:ascii="宋体" w:hAnsi="宋体" w:hint="eastAsia"/>
          <w:szCs w:val="21"/>
        </w:rPr>
        <w:t>2.联系人：鞠老师 88317043</w:t>
      </w:r>
    </w:p>
    <w:p w:rsidR="00396BB0" w:rsidRDefault="00F055D7">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396BB0" w:rsidRDefault="00F055D7">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396BB0" w:rsidRDefault="00F055D7">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396BB0" w:rsidRDefault="00F055D7">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396BB0" w:rsidRDefault="00F055D7">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396BB0">
        <w:trPr>
          <w:trHeight w:val="353"/>
        </w:trPr>
        <w:tc>
          <w:tcPr>
            <w:tcW w:w="710" w:type="dxa"/>
          </w:tcPr>
          <w:p w:rsidR="00396BB0" w:rsidRDefault="00F055D7">
            <w:pPr>
              <w:spacing w:line="360" w:lineRule="auto"/>
              <w:ind w:left="52"/>
              <w:rPr>
                <w:kern w:val="0"/>
              </w:rPr>
            </w:pPr>
            <w:r>
              <w:rPr>
                <w:kern w:val="0"/>
              </w:rPr>
              <w:t>序号</w:t>
            </w:r>
          </w:p>
        </w:tc>
        <w:tc>
          <w:tcPr>
            <w:tcW w:w="709" w:type="dxa"/>
          </w:tcPr>
          <w:p w:rsidR="00396BB0" w:rsidRDefault="00F055D7">
            <w:pPr>
              <w:spacing w:line="360" w:lineRule="auto"/>
              <w:ind w:left="38"/>
              <w:rPr>
                <w:kern w:val="0"/>
              </w:rPr>
            </w:pPr>
            <w:r>
              <w:rPr>
                <w:kern w:val="0"/>
              </w:rPr>
              <w:t>分值</w:t>
            </w:r>
          </w:p>
        </w:tc>
        <w:tc>
          <w:tcPr>
            <w:tcW w:w="2249" w:type="dxa"/>
          </w:tcPr>
          <w:p w:rsidR="00396BB0" w:rsidRDefault="00F055D7">
            <w:pPr>
              <w:spacing w:line="360" w:lineRule="auto"/>
              <w:ind w:right="106"/>
              <w:jc w:val="center"/>
              <w:rPr>
                <w:kern w:val="0"/>
              </w:rPr>
            </w:pPr>
            <w:r>
              <w:rPr>
                <w:kern w:val="0"/>
              </w:rPr>
              <w:t>评分因素分项</w:t>
            </w:r>
          </w:p>
        </w:tc>
        <w:tc>
          <w:tcPr>
            <w:tcW w:w="4961" w:type="dxa"/>
          </w:tcPr>
          <w:p w:rsidR="00396BB0" w:rsidRDefault="00F055D7">
            <w:pPr>
              <w:spacing w:line="360" w:lineRule="auto"/>
              <w:ind w:right="106"/>
              <w:jc w:val="center"/>
              <w:rPr>
                <w:kern w:val="0"/>
              </w:rPr>
            </w:pPr>
            <w:r>
              <w:rPr>
                <w:kern w:val="0"/>
              </w:rPr>
              <w:t>评分标准</w:t>
            </w:r>
          </w:p>
        </w:tc>
        <w:tc>
          <w:tcPr>
            <w:tcW w:w="1011" w:type="dxa"/>
          </w:tcPr>
          <w:p w:rsidR="00396BB0" w:rsidRDefault="00396BB0">
            <w:pPr>
              <w:spacing w:line="360" w:lineRule="auto"/>
              <w:ind w:right="106"/>
              <w:jc w:val="center"/>
              <w:rPr>
                <w:kern w:val="0"/>
              </w:rPr>
            </w:pPr>
          </w:p>
        </w:tc>
      </w:tr>
      <w:tr w:rsidR="00396BB0">
        <w:trPr>
          <w:trHeight w:val="1090"/>
        </w:trPr>
        <w:tc>
          <w:tcPr>
            <w:tcW w:w="710" w:type="dxa"/>
            <w:vAlign w:val="center"/>
          </w:tcPr>
          <w:p w:rsidR="00396BB0" w:rsidRDefault="00F055D7">
            <w:pPr>
              <w:spacing w:line="360" w:lineRule="auto"/>
              <w:ind w:left="52"/>
              <w:rPr>
                <w:kern w:val="0"/>
              </w:rPr>
            </w:pPr>
            <w:r>
              <w:rPr>
                <w:kern w:val="0"/>
              </w:rPr>
              <w:t>价格</w:t>
            </w:r>
          </w:p>
        </w:tc>
        <w:tc>
          <w:tcPr>
            <w:tcW w:w="709" w:type="dxa"/>
            <w:vAlign w:val="center"/>
          </w:tcPr>
          <w:p w:rsidR="00396BB0" w:rsidRDefault="00F055D7">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396BB0" w:rsidRDefault="00F055D7">
            <w:pPr>
              <w:spacing w:line="360" w:lineRule="auto"/>
              <w:rPr>
                <w:kern w:val="0"/>
              </w:rPr>
            </w:pPr>
            <w:r>
              <w:rPr>
                <w:kern w:val="0"/>
              </w:rPr>
              <w:t>评标价格</w:t>
            </w:r>
          </w:p>
        </w:tc>
        <w:tc>
          <w:tcPr>
            <w:tcW w:w="4961" w:type="dxa"/>
          </w:tcPr>
          <w:p w:rsidR="00396BB0" w:rsidRDefault="00F055D7">
            <w:pPr>
              <w:spacing w:line="360" w:lineRule="auto"/>
              <w:rPr>
                <w:kern w:val="0"/>
                <w:lang w:eastAsia="zh-CN"/>
              </w:rPr>
            </w:pPr>
            <w:r>
              <w:rPr>
                <w:rFonts w:asciiTheme="minorEastAsia" w:eastAsiaTheme="minorEastAsia" w:hAnsiTheme="minorEastAsia" w:cs="仿宋" w:hint="eastAsia"/>
                <w:color w:val="000000"/>
                <w:szCs w:val="21"/>
                <w:lang w:eastAsia="zh-CN"/>
              </w:rPr>
              <w:t>评标价格分数=(评标基准价／投标报价)×</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w:t>
            </w:r>
            <w:r>
              <w:rPr>
                <w:rFonts w:ascii="Calibri" w:eastAsia="Calibri" w:hAnsi="Calibri" w:cs="Calibri" w:hint="eastAsia"/>
                <w:kern w:val="0"/>
                <w:lang w:eastAsia="zh-CN"/>
              </w:rPr>
              <w:t>0</w:t>
            </w:r>
          </w:p>
        </w:tc>
        <w:tc>
          <w:tcPr>
            <w:tcW w:w="1011" w:type="dxa"/>
          </w:tcPr>
          <w:p w:rsidR="00396BB0" w:rsidRDefault="00396BB0">
            <w:pPr>
              <w:spacing w:line="360" w:lineRule="auto"/>
              <w:rPr>
                <w:kern w:val="0"/>
                <w:lang w:eastAsia="zh-CN"/>
              </w:rPr>
            </w:pPr>
          </w:p>
        </w:tc>
      </w:tr>
      <w:tr w:rsidR="005036E4">
        <w:trPr>
          <w:trHeight w:val="1104"/>
        </w:trPr>
        <w:tc>
          <w:tcPr>
            <w:tcW w:w="710" w:type="dxa"/>
            <w:vMerge w:val="restart"/>
            <w:vAlign w:val="center"/>
          </w:tcPr>
          <w:p w:rsidR="005036E4" w:rsidRDefault="005036E4">
            <w:pPr>
              <w:spacing w:line="360" w:lineRule="auto"/>
              <w:jc w:val="center"/>
              <w:rPr>
                <w:kern w:val="0"/>
              </w:rPr>
            </w:pPr>
            <w:r>
              <w:rPr>
                <w:kern w:val="0"/>
              </w:rPr>
              <w:t>商务部分</w:t>
            </w:r>
          </w:p>
        </w:tc>
        <w:tc>
          <w:tcPr>
            <w:tcW w:w="709" w:type="dxa"/>
            <w:vMerge w:val="restart"/>
            <w:vAlign w:val="center"/>
          </w:tcPr>
          <w:p w:rsidR="005036E4" w:rsidRDefault="005036E4">
            <w:pPr>
              <w:spacing w:line="360" w:lineRule="auto"/>
              <w:rPr>
                <w:kern w:val="0"/>
              </w:rPr>
            </w:pPr>
            <w:r>
              <w:rPr>
                <w:rFonts w:ascii="Calibri" w:hAnsi="Calibri" w:cs="Calibri" w:hint="eastAsia"/>
                <w:kern w:val="0"/>
              </w:rPr>
              <w:t>20</w:t>
            </w:r>
          </w:p>
        </w:tc>
        <w:tc>
          <w:tcPr>
            <w:tcW w:w="2249" w:type="dxa"/>
            <w:vAlign w:val="center"/>
          </w:tcPr>
          <w:p w:rsidR="005036E4" w:rsidRDefault="005036E4">
            <w:pPr>
              <w:spacing w:line="360" w:lineRule="auto"/>
              <w:rPr>
                <w:kern w:val="0"/>
                <w:lang w:eastAsia="zh-CN"/>
              </w:rPr>
            </w:pPr>
            <w:r>
              <w:rPr>
                <w:rFonts w:hint="eastAsia"/>
                <w:kern w:val="0"/>
                <w:lang w:eastAsia="zh-CN"/>
              </w:rPr>
              <w:t>对响应人企业资质的评价</w:t>
            </w:r>
          </w:p>
          <w:p w:rsidR="005036E4" w:rsidRDefault="005036E4">
            <w:pPr>
              <w:spacing w:line="360" w:lineRule="auto"/>
              <w:rPr>
                <w:kern w:val="0"/>
              </w:rPr>
            </w:pPr>
            <w:r>
              <w:rPr>
                <w:rFonts w:hint="eastAsia"/>
                <w:kern w:val="0"/>
              </w:rPr>
              <w:t>（</w:t>
            </w:r>
            <w:r>
              <w:rPr>
                <w:kern w:val="0"/>
              </w:rPr>
              <w:t>8</w:t>
            </w:r>
            <w:r>
              <w:rPr>
                <w:rFonts w:hint="eastAsia"/>
                <w:kern w:val="0"/>
              </w:rPr>
              <w:t>分）</w:t>
            </w:r>
          </w:p>
        </w:tc>
        <w:tc>
          <w:tcPr>
            <w:tcW w:w="4961" w:type="dxa"/>
          </w:tcPr>
          <w:p w:rsidR="005036E4" w:rsidRDefault="005036E4">
            <w:pPr>
              <w:spacing w:line="360" w:lineRule="auto"/>
              <w:rPr>
                <w:kern w:val="0"/>
                <w:lang w:eastAsia="zh-CN"/>
              </w:rPr>
            </w:pPr>
            <w:bookmarkStart w:id="9" w:name="OLE_LINK8"/>
            <w:r>
              <w:rPr>
                <w:rFonts w:hint="eastAsia"/>
                <w:kern w:val="0"/>
                <w:lang w:eastAsia="zh-CN"/>
              </w:rPr>
              <w:t>响应人每提供一个软件著作权证书得</w:t>
            </w:r>
            <w:r>
              <w:rPr>
                <w:kern w:val="0"/>
                <w:lang w:eastAsia="zh-CN"/>
              </w:rPr>
              <w:t>4</w:t>
            </w:r>
            <w:r>
              <w:rPr>
                <w:rFonts w:hint="eastAsia"/>
                <w:kern w:val="0"/>
                <w:lang w:eastAsia="zh-CN"/>
              </w:rPr>
              <w:t>分，最高得</w:t>
            </w:r>
            <w:r>
              <w:rPr>
                <w:kern w:val="0"/>
                <w:lang w:eastAsia="zh-CN"/>
              </w:rPr>
              <w:t>8</w:t>
            </w:r>
            <w:r>
              <w:rPr>
                <w:rFonts w:hint="eastAsia"/>
                <w:kern w:val="0"/>
                <w:lang w:eastAsia="zh-CN"/>
              </w:rPr>
              <w:t>分。</w:t>
            </w:r>
          </w:p>
          <w:p w:rsidR="005036E4" w:rsidRDefault="00A76DE5" w:rsidP="00A76DE5">
            <w:pPr>
              <w:spacing w:line="360" w:lineRule="auto"/>
              <w:rPr>
                <w:kern w:val="0"/>
                <w:lang w:eastAsia="zh-CN"/>
              </w:rPr>
            </w:pPr>
            <w:r>
              <w:rPr>
                <w:rFonts w:hint="eastAsia"/>
                <w:kern w:val="0"/>
                <w:lang w:eastAsia="zh-CN"/>
              </w:rPr>
              <w:t>注：响应人需提供相关证书复印件并加盖公章，</w:t>
            </w:r>
            <w:r w:rsidR="005036E4">
              <w:rPr>
                <w:rFonts w:hint="eastAsia"/>
                <w:kern w:val="0"/>
                <w:lang w:eastAsia="zh-CN"/>
              </w:rPr>
              <w:t>否则不予认可。</w:t>
            </w:r>
            <w:bookmarkEnd w:id="9"/>
          </w:p>
        </w:tc>
        <w:tc>
          <w:tcPr>
            <w:tcW w:w="1011" w:type="dxa"/>
          </w:tcPr>
          <w:p w:rsidR="005036E4" w:rsidRDefault="005036E4">
            <w:pPr>
              <w:spacing w:line="360" w:lineRule="auto"/>
              <w:rPr>
                <w:kern w:val="0"/>
                <w:lang w:eastAsia="zh-CN"/>
              </w:rPr>
            </w:pPr>
          </w:p>
        </w:tc>
      </w:tr>
      <w:tr w:rsidR="00396BB0">
        <w:trPr>
          <w:trHeight w:val="1104"/>
        </w:trPr>
        <w:tc>
          <w:tcPr>
            <w:tcW w:w="710" w:type="dxa"/>
            <w:vMerge/>
            <w:vAlign w:val="bottom"/>
          </w:tcPr>
          <w:p w:rsidR="00396BB0" w:rsidRDefault="00396BB0">
            <w:pPr>
              <w:spacing w:after="160" w:line="360" w:lineRule="auto"/>
              <w:rPr>
                <w:kern w:val="0"/>
                <w:lang w:eastAsia="zh-CN"/>
              </w:rPr>
            </w:pPr>
          </w:p>
        </w:tc>
        <w:tc>
          <w:tcPr>
            <w:tcW w:w="709" w:type="dxa"/>
            <w:vMerge/>
          </w:tcPr>
          <w:p w:rsidR="00396BB0" w:rsidRDefault="00396BB0">
            <w:pPr>
              <w:spacing w:after="160" w:line="360" w:lineRule="auto"/>
              <w:rPr>
                <w:kern w:val="0"/>
                <w:lang w:eastAsia="zh-CN"/>
              </w:rPr>
            </w:pPr>
          </w:p>
        </w:tc>
        <w:tc>
          <w:tcPr>
            <w:tcW w:w="2249" w:type="dxa"/>
            <w:vAlign w:val="center"/>
          </w:tcPr>
          <w:p w:rsidR="00396BB0" w:rsidRDefault="00033386">
            <w:pPr>
              <w:widowControl/>
              <w:jc w:val="left"/>
              <w:rPr>
                <w:rFonts w:asciiTheme="minorEastAsia" w:eastAsiaTheme="minorEastAsia" w:hAnsiTheme="minorEastAsia" w:cs="仿宋"/>
                <w:color w:val="000000"/>
                <w:szCs w:val="21"/>
                <w:lang w:val="zh-CN" w:eastAsia="zh-CN"/>
              </w:rPr>
            </w:pPr>
            <w:r>
              <w:rPr>
                <w:rFonts w:ascii="宋体" w:hAnsi="宋体" w:cs="宋体" w:hint="eastAsia"/>
                <w:color w:val="000000"/>
                <w:kern w:val="0"/>
                <w:szCs w:val="22"/>
                <w:lang w:eastAsia="zh-CN"/>
              </w:rPr>
              <w:t>响应人</w:t>
            </w:r>
            <w:r w:rsidR="00F055D7">
              <w:rPr>
                <w:rFonts w:ascii="宋体" w:hAnsi="宋体" w:cs="宋体" w:hint="eastAsia"/>
                <w:color w:val="000000"/>
                <w:kern w:val="0"/>
                <w:szCs w:val="22"/>
                <w:lang w:eastAsia="zh-CN"/>
              </w:rPr>
              <w:t>完成类似项目业绩情况</w:t>
            </w:r>
          </w:p>
          <w:p w:rsidR="00396BB0" w:rsidRDefault="00F055D7" w:rsidP="005036E4">
            <w:pPr>
              <w:spacing w:line="360" w:lineRule="auto"/>
              <w:rPr>
                <w:kern w:val="0"/>
              </w:rPr>
            </w:pPr>
            <w:r>
              <w:rPr>
                <w:rFonts w:asciiTheme="minorEastAsia" w:eastAsiaTheme="minorEastAsia" w:hAnsiTheme="minorEastAsia" w:cs="仿宋" w:hint="eastAsia"/>
                <w:color w:val="000000"/>
                <w:szCs w:val="21"/>
                <w:lang w:val="zh-CN"/>
              </w:rPr>
              <w:t>（</w:t>
            </w:r>
            <w:r>
              <w:rPr>
                <w:rFonts w:asciiTheme="minorEastAsia" w:eastAsiaTheme="minorEastAsia" w:hAnsiTheme="minorEastAsia" w:cs="仿宋" w:hint="eastAsia"/>
                <w:color w:val="000000"/>
                <w:szCs w:val="21"/>
              </w:rPr>
              <w:t>1</w:t>
            </w:r>
            <w:r w:rsidR="005036E4">
              <w:rPr>
                <w:rFonts w:asciiTheme="minorEastAsia" w:eastAsiaTheme="minorEastAsia" w:hAnsiTheme="minorEastAsia" w:cs="仿宋" w:hint="eastAsia"/>
                <w:color w:val="000000"/>
                <w:szCs w:val="21"/>
                <w:lang w:eastAsia="zh-CN"/>
              </w:rPr>
              <w:t>2</w:t>
            </w:r>
            <w:r>
              <w:rPr>
                <w:rFonts w:asciiTheme="minorEastAsia" w:eastAsiaTheme="minorEastAsia" w:hAnsiTheme="minorEastAsia" w:cs="仿宋" w:hint="eastAsia"/>
                <w:color w:val="000000"/>
                <w:szCs w:val="21"/>
                <w:lang w:val="zh-CN"/>
              </w:rPr>
              <w:t>分）</w:t>
            </w:r>
          </w:p>
        </w:tc>
        <w:tc>
          <w:tcPr>
            <w:tcW w:w="4961" w:type="dxa"/>
          </w:tcPr>
          <w:p w:rsidR="00396BB0" w:rsidRDefault="00F055D7" w:rsidP="005036E4">
            <w:pPr>
              <w:spacing w:line="360" w:lineRule="auto"/>
              <w:ind w:right="101"/>
              <w:rPr>
                <w:kern w:val="0"/>
                <w:lang w:eastAsia="zh-CN"/>
              </w:rPr>
            </w:pPr>
            <w:r>
              <w:rPr>
                <w:kern w:val="0"/>
                <w:lang w:eastAsia="zh-CN"/>
              </w:rPr>
              <w:t>根据</w:t>
            </w:r>
            <w:r w:rsidR="00033386">
              <w:rPr>
                <w:kern w:val="0"/>
                <w:lang w:eastAsia="zh-CN"/>
              </w:rPr>
              <w:t>响应人</w:t>
            </w:r>
            <w:r>
              <w:rPr>
                <w:kern w:val="0"/>
                <w:lang w:eastAsia="zh-CN"/>
              </w:rPr>
              <w:t>近三年（</w:t>
            </w:r>
            <w:r>
              <w:rPr>
                <w:kern w:val="0"/>
                <w:lang w:eastAsia="zh-CN"/>
              </w:rPr>
              <w:t>202</w:t>
            </w:r>
            <w:r>
              <w:rPr>
                <w:rFonts w:hint="eastAsia"/>
                <w:kern w:val="0"/>
                <w:lang w:eastAsia="zh-CN"/>
              </w:rPr>
              <w:t>2</w:t>
            </w:r>
            <w:r>
              <w:rPr>
                <w:kern w:val="0"/>
                <w:lang w:eastAsia="zh-CN"/>
              </w:rPr>
              <w:t>年至今）中国境内类似项目业绩进行评价，（须提供合同首页、合同金额页、盖章页复印件并加盖本单位公章）</w:t>
            </w:r>
            <w:r>
              <w:rPr>
                <w:rFonts w:hint="eastAsia"/>
                <w:kern w:val="0"/>
                <w:lang w:eastAsia="zh-CN"/>
              </w:rPr>
              <w:t>，</w:t>
            </w:r>
            <w:r>
              <w:rPr>
                <w:rFonts w:asciiTheme="minorEastAsia" w:eastAsiaTheme="minorEastAsia" w:hAnsiTheme="minorEastAsia" w:cs="仿宋" w:hint="eastAsia"/>
                <w:color w:val="000000"/>
                <w:szCs w:val="21"/>
                <w:lang w:eastAsia="zh-CN"/>
              </w:rPr>
              <w:t>每提供一个案例</w:t>
            </w:r>
            <w:r>
              <w:rPr>
                <w:rFonts w:asciiTheme="minorEastAsia" w:eastAsiaTheme="minorEastAsia" w:hAnsiTheme="minorEastAsia" w:cs="仿宋" w:hint="eastAsia"/>
                <w:color w:val="000000"/>
                <w:szCs w:val="21"/>
                <w:lang w:val="zh-CN" w:eastAsia="zh-CN"/>
              </w:rPr>
              <w:t>得</w:t>
            </w:r>
            <w:r w:rsidR="005036E4">
              <w:rPr>
                <w:rFonts w:asciiTheme="minorEastAsia" w:eastAsiaTheme="minorEastAsia" w:hAnsiTheme="minorEastAsia" w:cs="仿宋" w:hint="eastAsia"/>
                <w:color w:val="000000"/>
                <w:szCs w:val="21"/>
                <w:lang w:eastAsia="zh-CN"/>
              </w:rPr>
              <w:t>4</w:t>
            </w:r>
            <w:r>
              <w:rPr>
                <w:rFonts w:asciiTheme="minorEastAsia" w:eastAsiaTheme="minorEastAsia" w:hAnsiTheme="minorEastAsia" w:cs="仿宋" w:hint="eastAsia"/>
                <w:color w:val="000000"/>
                <w:szCs w:val="21"/>
                <w:lang w:val="zh-CN" w:eastAsia="zh-CN"/>
              </w:rPr>
              <w:t>分，</w:t>
            </w:r>
            <w:r>
              <w:rPr>
                <w:rFonts w:asciiTheme="minorEastAsia" w:eastAsiaTheme="minorEastAsia" w:hAnsiTheme="minorEastAsia" w:cs="仿宋" w:hint="eastAsia"/>
                <w:color w:val="000000"/>
                <w:szCs w:val="21"/>
                <w:lang w:eastAsia="zh-CN"/>
              </w:rPr>
              <w:t>最多</w:t>
            </w:r>
            <w:r w:rsidR="005036E4">
              <w:rPr>
                <w:rFonts w:asciiTheme="minorEastAsia" w:eastAsiaTheme="minorEastAsia" w:hAnsiTheme="minorEastAsia" w:cs="仿宋" w:hint="eastAsia"/>
                <w:color w:val="000000"/>
                <w:szCs w:val="21"/>
                <w:lang w:eastAsia="zh-CN"/>
              </w:rPr>
              <w:t>12</w:t>
            </w:r>
            <w:r>
              <w:rPr>
                <w:rFonts w:asciiTheme="minorEastAsia" w:eastAsiaTheme="minorEastAsia" w:hAnsiTheme="minorEastAsia" w:cs="仿宋" w:hint="eastAsia"/>
                <w:color w:val="000000"/>
                <w:szCs w:val="21"/>
                <w:lang w:eastAsia="zh-CN"/>
              </w:rPr>
              <w:t>分；</w:t>
            </w:r>
          </w:p>
        </w:tc>
        <w:tc>
          <w:tcPr>
            <w:tcW w:w="1011" w:type="dxa"/>
          </w:tcPr>
          <w:p w:rsidR="00396BB0" w:rsidRDefault="00396BB0">
            <w:pPr>
              <w:spacing w:line="360" w:lineRule="auto"/>
              <w:ind w:right="101"/>
              <w:rPr>
                <w:kern w:val="0"/>
                <w:lang w:eastAsia="zh-CN"/>
              </w:rPr>
            </w:pPr>
          </w:p>
        </w:tc>
      </w:tr>
      <w:tr w:rsidR="00007D0F">
        <w:trPr>
          <w:trHeight w:val="1105"/>
        </w:trPr>
        <w:tc>
          <w:tcPr>
            <w:tcW w:w="710" w:type="dxa"/>
            <w:vMerge w:val="restart"/>
            <w:vAlign w:val="center"/>
          </w:tcPr>
          <w:p w:rsidR="00007D0F" w:rsidRDefault="00007D0F">
            <w:pPr>
              <w:spacing w:line="360" w:lineRule="auto"/>
              <w:jc w:val="center"/>
              <w:rPr>
                <w:kern w:val="0"/>
              </w:rPr>
            </w:pPr>
            <w:r>
              <w:rPr>
                <w:kern w:val="0"/>
              </w:rPr>
              <w:t>技术部分</w:t>
            </w:r>
          </w:p>
        </w:tc>
        <w:tc>
          <w:tcPr>
            <w:tcW w:w="709" w:type="dxa"/>
            <w:vMerge w:val="restart"/>
            <w:vAlign w:val="center"/>
          </w:tcPr>
          <w:p w:rsidR="00007D0F" w:rsidRDefault="00007D0F">
            <w:pPr>
              <w:spacing w:line="360" w:lineRule="auto"/>
              <w:rPr>
                <w:kern w:val="0"/>
              </w:rPr>
            </w:pPr>
            <w:r>
              <w:rPr>
                <w:rFonts w:ascii="Calibri" w:eastAsia="Calibri" w:hAnsi="Calibri" w:cs="Calibri"/>
                <w:kern w:val="0"/>
              </w:rPr>
              <w:t>5</w:t>
            </w:r>
            <w:r>
              <w:rPr>
                <w:rFonts w:ascii="Calibri" w:hAnsi="Calibri" w:cs="Calibri" w:hint="eastAsia"/>
                <w:kern w:val="0"/>
              </w:rPr>
              <w:t>0</w:t>
            </w:r>
          </w:p>
        </w:tc>
        <w:tc>
          <w:tcPr>
            <w:tcW w:w="2249" w:type="dxa"/>
            <w:vAlign w:val="center"/>
          </w:tcPr>
          <w:p w:rsidR="00007D0F" w:rsidRDefault="00007D0F">
            <w:pPr>
              <w:spacing w:line="360" w:lineRule="auto"/>
              <w:rPr>
                <w:kern w:val="0"/>
                <w:lang w:eastAsia="zh-CN"/>
              </w:rPr>
            </w:pPr>
            <w:r>
              <w:rPr>
                <w:rFonts w:hint="eastAsia"/>
                <w:kern w:val="0"/>
                <w:lang w:eastAsia="zh-CN"/>
              </w:rPr>
              <w:t>对响应人拟投入项目人员的评价（</w:t>
            </w:r>
            <w:r>
              <w:rPr>
                <w:kern w:val="0"/>
                <w:lang w:eastAsia="zh-CN"/>
              </w:rPr>
              <w:t>10</w:t>
            </w:r>
            <w:r>
              <w:rPr>
                <w:rFonts w:hint="eastAsia"/>
                <w:kern w:val="0"/>
                <w:lang w:eastAsia="zh-CN"/>
              </w:rPr>
              <w:t>分）</w:t>
            </w:r>
          </w:p>
        </w:tc>
        <w:tc>
          <w:tcPr>
            <w:tcW w:w="4961" w:type="dxa"/>
          </w:tcPr>
          <w:p w:rsidR="00C53E57" w:rsidRDefault="00C53E57" w:rsidP="00C53E57">
            <w:pPr>
              <w:widowControl/>
              <w:snapToGrid w:val="0"/>
              <w:spacing w:line="360" w:lineRule="auto"/>
              <w:ind w:leftChars="20" w:left="42"/>
              <w:jc w:val="left"/>
              <w:rPr>
                <w:rFonts w:ascii="宋体" w:hAnsi="宋体"/>
                <w:kern w:val="0"/>
                <w:szCs w:val="21"/>
                <w:lang w:eastAsia="zh-CN"/>
              </w:rPr>
            </w:pPr>
            <w:r>
              <w:rPr>
                <w:rFonts w:ascii="宋体" w:hAnsi="宋体" w:hint="eastAsia"/>
                <w:kern w:val="0"/>
                <w:szCs w:val="21"/>
                <w:lang w:eastAsia="zh-CN"/>
              </w:rPr>
              <w:t>根据项目人员安排设置合理性，整体人员素质，项目负责人管理经验综合评分：</w:t>
            </w:r>
          </w:p>
          <w:p w:rsidR="00C53E57" w:rsidRDefault="00C53E57" w:rsidP="00C53E57">
            <w:pPr>
              <w:spacing w:line="360" w:lineRule="auto"/>
              <w:rPr>
                <w:rFonts w:ascii="宋体" w:hAnsi="宋体" w:cs="宋体"/>
                <w:kern w:val="0"/>
                <w:szCs w:val="21"/>
                <w:lang w:eastAsia="zh-CN"/>
              </w:rPr>
            </w:pPr>
            <w:r>
              <w:rPr>
                <w:rFonts w:ascii="宋体" w:hAnsi="宋体" w:cs="宋体" w:hint="eastAsia"/>
                <w:kern w:val="0"/>
                <w:szCs w:val="21"/>
                <w:lang w:eastAsia="zh-CN"/>
              </w:rPr>
              <w:t>项目需配备一名具有5年以上工作经验项目经理及一名接口开发工程师，得5分。</w:t>
            </w:r>
          </w:p>
          <w:p w:rsidR="00007D0F" w:rsidRDefault="00007D0F" w:rsidP="00C53E57">
            <w:pPr>
              <w:spacing w:line="360" w:lineRule="auto"/>
              <w:rPr>
                <w:rFonts w:ascii="宋体" w:hAnsi="宋体" w:cs="宋体"/>
                <w:kern w:val="0"/>
                <w:sz w:val="21"/>
                <w:szCs w:val="21"/>
                <w:lang w:eastAsia="zh-CN"/>
              </w:rPr>
            </w:pPr>
            <w:r w:rsidRPr="00C53E57">
              <w:rPr>
                <w:rFonts w:hint="eastAsia"/>
                <w:kern w:val="0"/>
                <w:lang w:eastAsia="zh-CN"/>
              </w:rPr>
              <w:t>项目经理需具备</w:t>
            </w:r>
            <w:r w:rsidRPr="00C53E57">
              <w:rPr>
                <w:kern w:val="0"/>
                <w:lang w:eastAsia="zh-CN"/>
              </w:rPr>
              <w:t>PMP</w:t>
            </w:r>
            <w:r w:rsidRPr="00C53E57">
              <w:rPr>
                <w:rFonts w:hint="eastAsia"/>
                <w:kern w:val="0"/>
                <w:lang w:eastAsia="zh-CN"/>
              </w:rPr>
              <w:t>项目管理证书，得</w:t>
            </w:r>
            <w:r w:rsidRPr="00C53E57">
              <w:rPr>
                <w:kern w:val="0"/>
                <w:lang w:eastAsia="zh-CN"/>
              </w:rPr>
              <w:t>5</w:t>
            </w:r>
            <w:r w:rsidR="00C53E57" w:rsidRPr="00C53E57">
              <w:rPr>
                <w:rFonts w:hint="eastAsia"/>
                <w:kern w:val="0"/>
                <w:lang w:eastAsia="zh-CN"/>
              </w:rPr>
              <w:t>分，</w:t>
            </w:r>
            <w:r w:rsidRPr="00C53E57">
              <w:rPr>
                <w:rFonts w:ascii="宋体" w:hAnsi="宋体" w:hint="eastAsia"/>
                <w:szCs w:val="21"/>
                <w:lang w:eastAsia="zh-CN"/>
              </w:rPr>
              <w:t>未提</w:t>
            </w:r>
            <w:r w:rsidRPr="00C53E57">
              <w:rPr>
                <w:rFonts w:ascii="宋体" w:hAnsi="宋体" w:hint="eastAsia"/>
                <w:szCs w:val="21"/>
                <w:lang w:eastAsia="zh-CN"/>
              </w:rPr>
              <w:lastRenderedPageBreak/>
              <w:t>供得0分</w:t>
            </w:r>
            <w:r w:rsidRPr="00C53E57">
              <w:rPr>
                <w:rFonts w:hint="eastAsia"/>
                <w:kern w:val="0"/>
                <w:lang w:eastAsia="zh-CN"/>
              </w:rPr>
              <w:t>。</w:t>
            </w:r>
          </w:p>
        </w:tc>
        <w:tc>
          <w:tcPr>
            <w:tcW w:w="1011" w:type="dxa"/>
          </w:tcPr>
          <w:p w:rsidR="00007D0F" w:rsidRDefault="00007D0F">
            <w:pPr>
              <w:spacing w:line="360" w:lineRule="auto"/>
              <w:rPr>
                <w:kern w:val="0"/>
                <w:lang w:eastAsia="zh-CN"/>
              </w:rPr>
            </w:pPr>
            <w:bookmarkStart w:id="10" w:name="_GoBack"/>
            <w:bookmarkEnd w:id="10"/>
          </w:p>
        </w:tc>
      </w:tr>
      <w:tr w:rsidR="00007D0F">
        <w:trPr>
          <w:trHeight w:val="1110"/>
        </w:trPr>
        <w:tc>
          <w:tcPr>
            <w:tcW w:w="710" w:type="dxa"/>
            <w:vMerge/>
          </w:tcPr>
          <w:p w:rsidR="00007D0F" w:rsidRDefault="00007D0F">
            <w:pPr>
              <w:spacing w:after="160" w:line="360" w:lineRule="auto"/>
              <w:rPr>
                <w:kern w:val="0"/>
                <w:lang w:eastAsia="zh-CN"/>
              </w:rPr>
            </w:pPr>
          </w:p>
        </w:tc>
        <w:tc>
          <w:tcPr>
            <w:tcW w:w="709" w:type="dxa"/>
            <w:vMerge/>
          </w:tcPr>
          <w:p w:rsidR="00007D0F" w:rsidRDefault="00007D0F">
            <w:pPr>
              <w:spacing w:after="160" w:line="360" w:lineRule="auto"/>
              <w:rPr>
                <w:kern w:val="0"/>
                <w:lang w:eastAsia="zh-CN"/>
              </w:rPr>
            </w:pPr>
          </w:p>
        </w:tc>
        <w:tc>
          <w:tcPr>
            <w:tcW w:w="2249" w:type="dxa"/>
            <w:vAlign w:val="center"/>
          </w:tcPr>
          <w:p w:rsidR="00007D0F" w:rsidRDefault="00007D0F">
            <w:pPr>
              <w:widowControl/>
              <w:spacing w:line="360" w:lineRule="auto"/>
              <w:jc w:val="left"/>
              <w:rPr>
                <w:rFonts w:asciiTheme="minorEastAsia" w:eastAsiaTheme="minorEastAsia" w:hAnsiTheme="minorEastAsia" w:cs="仿宋"/>
                <w:kern w:val="0"/>
                <w:szCs w:val="21"/>
                <w:lang w:eastAsia="zh-CN"/>
              </w:rPr>
            </w:pPr>
            <w:r>
              <w:rPr>
                <w:rFonts w:ascii="宋体" w:hAnsi="宋体" w:hint="eastAsia"/>
                <w:kern w:val="0"/>
                <w:szCs w:val="21"/>
                <w:lang w:eastAsia="zh-CN"/>
              </w:rPr>
              <w:t>对响应人提供服务方案和</w:t>
            </w:r>
            <w:r w:rsidR="00D15779">
              <w:rPr>
                <w:rFonts w:hint="eastAsia"/>
                <w:kern w:val="0"/>
                <w:lang w:eastAsia="zh-CN"/>
              </w:rPr>
              <w:t>保障措施</w:t>
            </w:r>
            <w:r>
              <w:rPr>
                <w:rFonts w:ascii="宋体" w:hAnsi="宋体" w:hint="eastAsia"/>
                <w:kern w:val="0"/>
                <w:szCs w:val="21"/>
                <w:lang w:eastAsia="zh-CN"/>
              </w:rPr>
              <w:t>评价</w:t>
            </w:r>
          </w:p>
          <w:p w:rsidR="00007D0F" w:rsidRDefault="00007D0F">
            <w:pPr>
              <w:spacing w:line="360" w:lineRule="auto"/>
              <w:rPr>
                <w:kern w:val="0"/>
              </w:rPr>
            </w:pPr>
            <w:r>
              <w:rPr>
                <w:rFonts w:hint="eastAsia"/>
                <w:kern w:val="0"/>
              </w:rPr>
              <w:t>（</w:t>
            </w:r>
            <w:r>
              <w:rPr>
                <w:kern w:val="0"/>
              </w:rPr>
              <w:t>25</w:t>
            </w:r>
            <w:r>
              <w:rPr>
                <w:rFonts w:hint="eastAsia"/>
                <w:kern w:val="0"/>
              </w:rPr>
              <w:t>分）</w:t>
            </w:r>
          </w:p>
        </w:tc>
        <w:tc>
          <w:tcPr>
            <w:tcW w:w="4961" w:type="dxa"/>
          </w:tcPr>
          <w:p w:rsidR="004D4591" w:rsidRDefault="004D4591" w:rsidP="004D4591">
            <w:pPr>
              <w:spacing w:line="360" w:lineRule="auto"/>
              <w:rPr>
                <w:kern w:val="0"/>
                <w:lang w:eastAsia="zh-CN"/>
              </w:rPr>
            </w:pPr>
            <w:r>
              <w:rPr>
                <w:rFonts w:hint="eastAsia"/>
                <w:kern w:val="0"/>
                <w:lang w:eastAsia="zh-CN"/>
              </w:rPr>
              <w:t>响应人提供的</w:t>
            </w:r>
            <w:bookmarkStart w:id="11" w:name="OLE_LINK3"/>
            <w:r>
              <w:rPr>
                <w:rFonts w:hint="eastAsia"/>
                <w:kern w:val="0"/>
                <w:lang w:eastAsia="zh-CN"/>
              </w:rPr>
              <w:t>服务方案和</w:t>
            </w:r>
            <w:bookmarkStart w:id="12" w:name="OLE_LINK1"/>
            <w:bookmarkStart w:id="13" w:name="OLE_LINK4"/>
            <w:r>
              <w:rPr>
                <w:rFonts w:hint="eastAsia"/>
                <w:kern w:val="0"/>
                <w:lang w:eastAsia="zh-CN"/>
              </w:rPr>
              <w:t>保障措施</w:t>
            </w:r>
            <w:bookmarkEnd w:id="11"/>
            <w:bookmarkEnd w:id="12"/>
            <w:bookmarkEnd w:id="13"/>
            <w:r>
              <w:rPr>
                <w:rFonts w:hint="eastAsia"/>
                <w:kern w:val="0"/>
                <w:lang w:eastAsia="zh-CN"/>
              </w:rPr>
              <w:t>严密、针对性强、切实可行得</w:t>
            </w:r>
            <w:r>
              <w:rPr>
                <w:rFonts w:hint="eastAsia"/>
                <w:kern w:val="0"/>
                <w:lang w:eastAsia="zh-CN"/>
              </w:rPr>
              <w:t>25</w:t>
            </w:r>
            <w:r>
              <w:rPr>
                <w:rFonts w:hint="eastAsia"/>
                <w:kern w:val="0"/>
                <w:lang w:eastAsia="zh-CN"/>
              </w:rPr>
              <w:t>分；</w:t>
            </w:r>
          </w:p>
          <w:p w:rsidR="004D4591" w:rsidRDefault="004D4591" w:rsidP="004D4591">
            <w:pPr>
              <w:spacing w:line="360" w:lineRule="auto"/>
              <w:rPr>
                <w:kern w:val="0"/>
                <w:lang w:eastAsia="zh-CN"/>
              </w:rPr>
            </w:pPr>
            <w:r>
              <w:rPr>
                <w:rFonts w:hint="eastAsia"/>
                <w:kern w:val="0"/>
                <w:lang w:eastAsia="zh-CN"/>
              </w:rPr>
              <w:t>响应人提供的</w:t>
            </w:r>
            <w:r w:rsidR="00E52FD5">
              <w:rPr>
                <w:rFonts w:hint="eastAsia"/>
                <w:kern w:val="0"/>
                <w:lang w:eastAsia="zh-CN"/>
              </w:rPr>
              <w:t>服务方案和保障措施</w:t>
            </w:r>
            <w:r>
              <w:rPr>
                <w:rFonts w:hint="eastAsia"/>
                <w:kern w:val="0"/>
                <w:lang w:eastAsia="zh-CN"/>
              </w:rPr>
              <w:t>合理、基本可行得</w:t>
            </w:r>
            <w:r>
              <w:rPr>
                <w:rFonts w:hint="eastAsia"/>
                <w:kern w:val="0"/>
                <w:lang w:eastAsia="zh-CN"/>
              </w:rPr>
              <w:t>15</w:t>
            </w:r>
            <w:r>
              <w:rPr>
                <w:rFonts w:hint="eastAsia"/>
                <w:kern w:val="0"/>
                <w:lang w:eastAsia="zh-CN"/>
              </w:rPr>
              <w:t>分；</w:t>
            </w:r>
          </w:p>
          <w:p w:rsidR="004D4591" w:rsidRDefault="004D4591" w:rsidP="004D4591">
            <w:pPr>
              <w:spacing w:line="360" w:lineRule="auto"/>
              <w:rPr>
                <w:rFonts w:hint="eastAsia"/>
                <w:kern w:val="0"/>
                <w:lang w:eastAsia="zh-CN"/>
              </w:rPr>
            </w:pPr>
            <w:bookmarkStart w:id="14" w:name="OLE_LINK5"/>
            <w:bookmarkStart w:id="15" w:name="OLE_LINK6"/>
            <w:r>
              <w:rPr>
                <w:rFonts w:hint="eastAsia"/>
                <w:kern w:val="0"/>
                <w:lang w:eastAsia="zh-CN"/>
              </w:rPr>
              <w:t>响应人提供的</w:t>
            </w:r>
            <w:r w:rsidR="00E52FD5">
              <w:rPr>
                <w:rFonts w:hint="eastAsia"/>
                <w:kern w:val="0"/>
                <w:lang w:eastAsia="zh-CN"/>
              </w:rPr>
              <w:t>服务方案和保障措施</w:t>
            </w:r>
            <w:r>
              <w:rPr>
                <w:rFonts w:hint="eastAsia"/>
                <w:kern w:val="0"/>
                <w:lang w:eastAsia="zh-CN"/>
              </w:rPr>
              <w:t>基本合理、部分可行得</w:t>
            </w:r>
            <w:r>
              <w:rPr>
                <w:rFonts w:hint="eastAsia"/>
                <w:kern w:val="0"/>
                <w:lang w:eastAsia="zh-CN"/>
              </w:rPr>
              <w:t>10</w:t>
            </w:r>
            <w:r>
              <w:rPr>
                <w:rFonts w:hint="eastAsia"/>
                <w:kern w:val="0"/>
                <w:lang w:eastAsia="zh-CN"/>
              </w:rPr>
              <w:t>分</w:t>
            </w:r>
            <w:bookmarkEnd w:id="14"/>
            <w:bookmarkEnd w:id="15"/>
            <w:r>
              <w:rPr>
                <w:rFonts w:hint="eastAsia"/>
                <w:kern w:val="0"/>
                <w:lang w:eastAsia="zh-CN"/>
              </w:rPr>
              <w:t>；</w:t>
            </w:r>
          </w:p>
          <w:p w:rsidR="00BB1592" w:rsidRDefault="00BB1592" w:rsidP="004D4591">
            <w:pPr>
              <w:spacing w:line="360" w:lineRule="auto"/>
              <w:rPr>
                <w:kern w:val="0"/>
                <w:lang w:eastAsia="zh-CN"/>
              </w:rPr>
            </w:pPr>
            <w:r>
              <w:rPr>
                <w:rFonts w:hint="eastAsia"/>
                <w:kern w:val="0"/>
                <w:lang w:eastAsia="zh-CN"/>
              </w:rPr>
              <w:t>响应人提供的服务方案和保障措施部分合理、</w:t>
            </w:r>
            <w:bookmarkStart w:id="16" w:name="OLE_LINK7"/>
            <w:bookmarkStart w:id="17" w:name="OLE_LINK12"/>
            <w:r>
              <w:rPr>
                <w:rFonts w:hint="eastAsia"/>
                <w:kern w:val="0"/>
                <w:lang w:eastAsia="zh-CN"/>
              </w:rPr>
              <w:t>部分</w:t>
            </w:r>
            <w:bookmarkEnd w:id="16"/>
            <w:bookmarkEnd w:id="17"/>
            <w:r>
              <w:rPr>
                <w:rFonts w:hint="eastAsia"/>
                <w:kern w:val="0"/>
                <w:lang w:eastAsia="zh-CN"/>
              </w:rPr>
              <w:t>可行得</w:t>
            </w:r>
            <w:r w:rsidR="003F5CBB">
              <w:rPr>
                <w:rFonts w:hint="eastAsia"/>
                <w:kern w:val="0"/>
                <w:lang w:eastAsia="zh-CN"/>
              </w:rPr>
              <w:t>5</w:t>
            </w:r>
            <w:r>
              <w:rPr>
                <w:rFonts w:hint="eastAsia"/>
                <w:kern w:val="0"/>
                <w:lang w:eastAsia="zh-CN"/>
              </w:rPr>
              <w:t>分</w:t>
            </w:r>
          </w:p>
          <w:p w:rsidR="00007D0F" w:rsidRDefault="004D4591" w:rsidP="00211A71">
            <w:pPr>
              <w:spacing w:line="360" w:lineRule="auto"/>
              <w:rPr>
                <w:kern w:val="0"/>
                <w:lang w:eastAsia="zh-CN"/>
              </w:rPr>
            </w:pPr>
            <w:r>
              <w:rPr>
                <w:rFonts w:hint="eastAsia"/>
                <w:kern w:val="0"/>
                <w:lang w:eastAsia="zh-CN"/>
              </w:rPr>
              <w:t>响应人提供的</w:t>
            </w:r>
            <w:r w:rsidR="00E52FD5">
              <w:rPr>
                <w:rFonts w:hint="eastAsia"/>
                <w:kern w:val="0"/>
                <w:lang w:eastAsia="zh-CN"/>
              </w:rPr>
              <w:t>服务方案和保障措施</w:t>
            </w:r>
            <w:r>
              <w:rPr>
                <w:rFonts w:hint="eastAsia"/>
                <w:kern w:val="0"/>
                <w:lang w:eastAsia="zh-CN"/>
              </w:rPr>
              <w:t>不合理、不可行得</w:t>
            </w:r>
            <w:r w:rsidR="00211A71">
              <w:rPr>
                <w:rFonts w:hint="eastAsia"/>
                <w:kern w:val="0"/>
                <w:lang w:eastAsia="zh-CN"/>
              </w:rPr>
              <w:t>1</w:t>
            </w:r>
            <w:r>
              <w:rPr>
                <w:rFonts w:hint="eastAsia"/>
                <w:kern w:val="0"/>
                <w:lang w:eastAsia="zh-CN"/>
              </w:rPr>
              <w:t>分。</w:t>
            </w:r>
          </w:p>
        </w:tc>
        <w:tc>
          <w:tcPr>
            <w:tcW w:w="1011" w:type="dxa"/>
          </w:tcPr>
          <w:p w:rsidR="00007D0F" w:rsidRDefault="00007D0F">
            <w:pPr>
              <w:widowControl/>
              <w:snapToGrid w:val="0"/>
              <w:spacing w:line="360" w:lineRule="auto"/>
              <w:ind w:leftChars="20" w:left="42"/>
              <w:jc w:val="left"/>
              <w:rPr>
                <w:rFonts w:ascii="宋体" w:hAnsi="宋体"/>
                <w:kern w:val="0"/>
                <w:szCs w:val="21"/>
                <w:lang w:eastAsia="zh-CN"/>
              </w:rPr>
            </w:pPr>
          </w:p>
        </w:tc>
      </w:tr>
      <w:tr w:rsidR="00007D0F">
        <w:trPr>
          <w:trHeight w:val="324"/>
        </w:trPr>
        <w:tc>
          <w:tcPr>
            <w:tcW w:w="710" w:type="dxa"/>
            <w:vMerge/>
          </w:tcPr>
          <w:p w:rsidR="00007D0F" w:rsidRDefault="00007D0F">
            <w:pPr>
              <w:spacing w:after="160" w:line="360" w:lineRule="auto"/>
              <w:rPr>
                <w:kern w:val="0"/>
                <w:lang w:eastAsia="zh-CN"/>
              </w:rPr>
            </w:pPr>
          </w:p>
        </w:tc>
        <w:tc>
          <w:tcPr>
            <w:tcW w:w="709" w:type="dxa"/>
            <w:vMerge/>
          </w:tcPr>
          <w:p w:rsidR="00007D0F" w:rsidRDefault="00007D0F">
            <w:pPr>
              <w:spacing w:after="160" w:line="360" w:lineRule="auto"/>
              <w:rPr>
                <w:kern w:val="0"/>
                <w:lang w:eastAsia="zh-CN"/>
              </w:rPr>
            </w:pPr>
          </w:p>
        </w:tc>
        <w:tc>
          <w:tcPr>
            <w:tcW w:w="2249" w:type="dxa"/>
            <w:vAlign w:val="center"/>
          </w:tcPr>
          <w:p w:rsidR="00007D0F" w:rsidRDefault="00007D0F">
            <w:pPr>
              <w:spacing w:line="360" w:lineRule="auto"/>
              <w:rPr>
                <w:kern w:val="0"/>
                <w:lang w:eastAsia="zh-CN"/>
              </w:rPr>
            </w:pPr>
            <w:r>
              <w:rPr>
                <w:rFonts w:ascii="宋体" w:hAnsi="宋体" w:hint="eastAsia"/>
                <w:szCs w:val="21"/>
                <w:lang w:eastAsia="zh-CN"/>
              </w:rPr>
              <w:t>对响应人拟采取的应急预案的评价（15分</w:t>
            </w:r>
            <w:r>
              <w:rPr>
                <w:rFonts w:hint="eastAsia"/>
                <w:kern w:val="0"/>
                <w:lang w:eastAsia="zh-CN"/>
              </w:rPr>
              <w:t>）</w:t>
            </w:r>
          </w:p>
        </w:tc>
        <w:tc>
          <w:tcPr>
            <w:tcW w:w="4961" w:type="dxa"/>
          </w:tcPr>
          <w:p w:rsidR="00007D0F" w:rsidRDefault="00007D0F">
            <w:pPr>
              <w:widowControl/>
              <w:spacing w:line="360" w:lineRule="auto"/>
              <w:jc w:val="left"/>
              <w:rPr>
                <w:kern w:val="0"/>
                <w:lang w:eastAsia="zh-CN"/>
              </w:rPr>
            </w:pPr>
            <w:r>
              <w:rPr>
                <w:rFonts w:ascii="宋体" w:hAnsi="宋体" w:hint="eastAsia"/>
                <w:szCs w:val="21"/>
                <w:lang w:eastAsia="zh-CN"/>
              </w:rPr>
              <w:t>项目具有应急预案，且细致合理、针对性强，出现问题，能及时实施应对措施得15分；项目具有应急预案，针对性一般得10分；项目具有应急预案，相对简单、针对性弱得5</w:t>
            </w:r>
            <w:r w:rsidR="000343E8">
              <w:rPr>
                <w:rFonts w:ascii="宋体" w:hAnsi="宋体" w:hint="eastAsia"/>
                <w:szCs w:val="21"/>
                <w:lang w:eastAsia="zh-CN"/>
              </w:rPr>
              <w:t>分。</w:t>
            </w:r>
          </w:p>
        </w:tc>
        <w:tc>
          <w:tcPr>
            <w:tcW w:w="1011" w:type="dxa"/>
          </w:tcPr>
          <w:p w:rsidR="00007D0F" w:rsidRDefault="00007D0F">
            <w:pPr>
              <w:spacing w:line="360" w:lineRule="auto"/>
              <w:rPr>
                <w:kern w:val="0"/>
                <w:lang w:eastAsia="zh-CN"/>
              </w:rPr>
            </w:pPr>
          </w:p>
        </w:tc>
      </w:tr>
    </w:tbl>
    <w:p w:rsidR="00396BB0" w:rsidRDefault="00396BB0">
      <w:pPr>
        <w:widowControl/>
        <w:spacing w:line="360" w:lineRule="auto"/>
        <w:jc w:val="left"/>
        <w:rPr>
          <w:rFonts w:ascii="宋体" w:hAnsi="宋体" w:cs="宋体"/>
          <w:b/>
          <w:bCs/>
          <w:kern w:val="0"/>
          <w:sz w:val="20"/>
          <w:szCs w:val="21"/>
        </w:rPr>
      </w:pPr>
    </w:p>
    <w:p w:rsidR="00396BB0" w:rsidRDefault="00F055D7">
      <w:pPr>
        <w:pStyle w:val="ab"/>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396BB0" w:rsidRDefault="00396BB0">
      <w:pPr>
        <w:spacing w:line="360" w:lineRule="auto"/>
        <w:rPr>
          <w:rFonts w:ascii="楷体" w:eastAsia="楷体" w:hAnsi="楷体" w:cs="Calibri"/>
          <w:szCs w:val="21"/>
        </w:rPr>
      </w:pPr>
    </w:p>
    <w:p w:rsidR="00396BB0" w:rsidRDefault="00396BB0">
      <w:pPr>
        <w:spacing w:line="360" w:lineRule="auto"/>
        <w:jc w:val="center"/>
        <w:rPr>
          <w:rFonts w:ascii="楷体" w:eastAsia="楷体" w:hAnsi="楷体" w:cs="Calibri"/>
          <w:b/>
          <w:sz w:val="36"/>
          <w:szCs w:val="21"/>
        </w:rPr>
      </w:pPr>
    </w:p>
    <w:p w:rsidR="00396BB0" w:rsidRDefault="00F055D7">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396BB0" w:rsidRDefault="00F055D7">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396BB0" w:rsidRDefault="00396BB0">
      <w:pPr>
        <w:spacing w:line="360" w:lineRule="auto"/>
        <w:rPr>
          <w:rFonts w:ascii="楷体" w:eastAsia="楷体" w:hAnsi="楷体" w:cs="Calibri"/>
          <w:szCs w:val="21"/>
        </w:rPr>
      </w:pPr>
    </w:p>
    <w:p w:rsidR="00396BB0" w:rsidRDefault="00396BB0">
      <w:pPr>
        <w:spacing w:line="360" w:lineRule="auto"/>
        <w:rPr>
          <w:rFonts w:ascii="楷体" w:eastAsia="楷体" w:hAnsi="楷体" w:cs="Calibri"/>
          <w:szCs w:val="21"/>
        </w:rPr>
      </w:pPr>
    </w:p>
    <w:p w:rsidR="00396BB0" w:rsidRDefault="00396BB0">
      <w:pPr>
        <w:spacing w:line="360" w:lineRule="auto"/>
        <w:rPr>
          <w:rFonts w:ascii="楷体" w:eastAsia="楷体" w:hAnsi="楷体" w:cs="Calibri"/>
          <w:sz w:val="28"/>
          <w:szCs w:val="21"/>
        </w:rPr>
      </w:pP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lastRenderedPageBreak/>
        <w:t>电      话：  010-88326666            传  真： 010-68333362</w:t>
      </w:r>
    </w:p>
    <w:p w:rsidR="00396BB0" w:rsidRDefault="00396BB0">
      <w:pPr>
        <w:spacing w:line="360" w:lineRule="auto"/>
        <w:rPr>
          <w:rFonts w:ascii="楷体" w:eastAsia="楷体" w:hAnsi="楷体" w:cs="Calibri"/>
          <w:sz w:val="28"/>
          <w:szCs w:val="21"/>
        </w:rPr>
      </w:pPr>
    </w:p>
    <w:p w:rsidR="00396BB0" w:rsidRDefault="00396BB0">
      <w:pPr>
        <w:spacing w:line="360" w:lineRule="auto"/>
        <w:rPr>
          <w:rFonts w:ascii="楷体" w:eastAsia="楷体" w:hAnsi="楷体" w:cs="Calibri"/>
          <w:sz w:val="28"/>
          <w:szCs w:val="21"/>
        </w:rPr>
      </w:pPr>
    </w:p>
    <w:p w:rsidR="00396BB0" w:rsidRDefault="00396BB0">
      <w:pPr>
        <w:spacing w:line="360" w:lineRule="auto"/>
        <w:rPr>
          <w:rFonts w:ascii="楷体" w:eastAsia="楷体" w:hAnsi="楷体" w:cs="Calibri"/>
          <w:sz w:val="28"/>
          <w:szCs w:val="21"/>
        </w:rPr>
      </w:pP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396BB0" w:rsidRDefault="00F055D7">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396BB0" w:rsidRDefault="00F055D7">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396BB0" w:rsidRDefault="00396BB0">
      <w:pPr>
        <w:spacing w:line="360" w:lineRule="auto"/>
        <w:rPr>
          <w:rFonts w:ascii="楷体" w:eastAsia="楷体" w:hAnsi="楷体" w:cs="Calibri"/>
          <w:b/>
          <w:sz w:val="28"/>
          <w:szCs w:val="21"/>
        </w:rPr>
      </w:pPr>
    </w:p>
    <w:p w:rsidR="00396BB0" w:rsidRDefault="00396BB0">
      <w:pPr>
        <w:spacing w:line="360" w:lineRule="auto"/>
        <w:rPr>
          <w:rFonts w:ascii="楷体" w:eastAsia="楷体" w:hAnsi="楷体" w:cs="Calibri"/>
          <w:b/>
          <w:sz w:val="28"/>
          <w:szCs w:val="21"/>
        </w:rPr>
      </w:pPr>
    </w:p>
    <w:p w:rsidR="00396BB0" w:rsidRDefault="00396BB0">
      <w:pPr>
        <w:spacing w:line="360" w:lineRule="auto"/>
        <w:rPr>
          <w:rFonts w:ascii="楷体" w:eastAsia="楷体" w:hAnsi="楷体" w:cs="Calibri"/>
          <w:szCs w:val="21"/>
        </w:rPr>
      </w:pPr>
    </w:p>
    <w:p w:rsidR="00396BB0" w:rsidRDefault="00396BB0">
      <w:pPr>
        <w:spacing w:line="360" w:lineRule="auto"/>
        <w:rPr>
          <w:rFonts w:ascii="楷体" w:eastAsia="楷体" w:hAnsi="楷体" w:cs="Calibri"/>
          <w:szCs w:val="21"/>
        </w:rPr>
      </w:pPr>
    </w:p>
    <w:p w:rsidR="00396BB0" w:rsidRDefault="00396BB0">
      <w:pPr>
        <w:spacing w:line="360" w:lineRule="auto"/>
        <w:rPr>
          <w:rFonts w:ascii="楷体" w:eastAsia="楷体" w:hAnsi="楷体" w:cs="Calibri"/>
          <w:szCs w:val="21"/>
        </w:rPr>
      </w:pPr>
    </w:p>
    <w:p w:rsidR="00396BB0" w:rsidRDefault="00F055D7">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396BB0" w:rsidRDefault="00396BB0">
      <w:pPr>
        <w:spacing w:line="360" w:lineRule="auto"/>
        <w:ind w:firstLineChars="200" w:firstLine="420"/>
        <w:rPr>
          <w:rFonts w:ascii="楷体" w:eastAsia="楷体" w:hAnsi="楷体" w:cs="Calibri"/>
          <w:szCs w:val="21"/>
        </w:rPr>
      </w:pP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396BB0" w:rsidRDefault="00F055D7">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lastRenderedPageBreak/>
        <w:t>一、委托事项内容</w:t>
      </w:r>
    </w:p>
    <w:p w:rsidR="00396BB0" w:rsidRDefault="00F055D7">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396BB0" w:rsidRDefault="00F055D7">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396BB0" w:rsidRDefault="00F055D7">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396BB0" w:rsidRDefault="00F055D7">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396BB0" w:rsidRDefault="00F055D7">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396BB0" w:rsidRDefault="00F055D7">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396BB0" w:rsidRDefault="00F055D7">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396BB0" w:rsidRDefault="00F055D7">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396BB0" w:rsidRDefault="00F055D7">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396BB0" w:rsidRDefault="00F055D7">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lastRenderedPageBreak/>
        <w:t>四、服务质量管理</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396BB0" w:rsidRDefault="00F055D7">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396BB0" w:rsidRDefault="00F055D7" w:rsidP="000F3007">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396BB0" w:rsidRDefault="00F055D7">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396BB0" w:rsidRDefault="00F055D7">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396BB0" w:rsidRDefault="00F055D7">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396BB0" w:rsidRDefault="00F055D7">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396BB0" w:rsidRDefault="00F055D7">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396BB0" w:rsidRDefault="00F055D7">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396BB0" w:rsidRDefault="00F055D7">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396BB0" w:rsidRDefault="00F055D7">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11.2 本合同壹式份，甲方执份，乙方执份，均具有同等法律效力。</w:t>
      </w:r>
    </w:p>
    <w:p w:rsidR="00396BB0" w:rsidRDefault="00F055D7">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396BB0" w:rsidRDefault="00F055D7">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396BB0" w:rsidRDefault="00F055D7">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396BB0" w:rsidRDefault="00F055D7">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396BB0" w:rsidRDefault="00F055D7">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396BB0" w:rsidRDefault="00F055D7">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396BB0" w:rsidRDefault="00F055D7">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396BB0" w:rsidRDefault="00396BB0">
      <w:pPr>
        <w:spacing w:line="360" w:lineRule="auto"/>
        <w:ind w:firstLine="435"/>
        <w:rPr>
          <w:rFonts w:ascii="楷体" w:eastAsia="楷体" w:hAnsi="楷体" w:cs="Calibri"/>
          <w:sz w:val="22"/>
          <w:szCs w:val="21"/>
        </w:rPr>
      </w:pPr>
    </w:p>
    <w:p w:rsidR="00396BB0" w:rsidRDefault="00396BB0">
      <w:pPr>
        <w:spacing w:line="360" w:lineRule="auto"/>
        <w:ind w:firstLine="435"/>
        <w:rPr>
          <w:rFonts w:ascii="楷体" w:eastAsia="楷体" w:hAnsi="楷体" w:cs="Calibri"/>
          <w:sz w:val="22"/>
          <w:szCs w:val="21"/>
        </w:rPr>
      </w:pPr>
    </w:p>
    <w:p w:rsidR="00396BB0" w:rsidRDefault="00396BB0">
      <w:pPr>
        <w:spacing w:line="360" w:lineRule="auto"/>
        <w:ind w:firstLine="435"/>
        <w:rPr>
          <w:rFonts w:ascii="楷体" w:eastAsia="楷体" w:hAnsi="楷体" w:cs="Calibri"/>
          <w:sz w:val="22"/>
          <w:szCs w:val="21"/>
        </w:rPr>
      </w:pPr>
    </w:p>
    <w:p w:rsidR="00396BB0" w:rsidRDefault="00F055D7">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396BB0" w:rsidRDefault="00396BB0">
      <w:pPr>
        <w:spacing w:line="360" w:lineRule="auto"/>
        <w:rPr>
          <w:rFonts w:ascii="楷体" w:eastAsia="楷体" w:hAnsi="楷体" w:cs="Calibri"/>
          <w:sz w:val="22"/>
          <w:szCs w:val="21"/>
        </w:rPr>
      </w:pPr>
    </w:p>
    <w:p w:rsidR="00396BB0" w:rsidRDefault="00F055D7">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396BB0" w:rsidRDefault="00396BB0">
      <w:pPr>
        <w:spacing w:line="360" w:lineRule="auto"/>
        <w:rPr>
          <w:rFonts w:ascii="楷体" w:eastAsia="楷体" w:hAnsi="楷体" w:cs="Calibri"/>
          <w:sz w:val="22"/>
          <w:szCs w:val="21"/>
        </w:rPr>
      </w:pPr>
    </w:p>
    <w:p w:rsidR="00396BB0" w:rsidRDefault="00F055D7">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396BB0" w:rsidRDefault="00396BB0">
      <w:pPr>
        <w:spacing w:line="360" w:lineRule="auto"/>
        <w:rPr>
          <w:rFonts w:ascii="楷体" w:eastAsia="楷体" w:hAnsi="楷体" w:cs="Calibri"/>
          <w:sz w:val="22"/>
          <w:szCs w:val="21"/>
        </w:rPr>
      </w:pPr>
    </w:p>
    <w:p w:rsidR="00396BB0" w:rsidRDefault="00F055D7">
      <w:pPr>
        <w:spacing w:line="360" w:lineRule="auto"/>
        <w:jc w:val="left"/>
        <w:rPr>
          <w:rFonts w:ascii="Calibri" w:hAnsi="Calibri" w:cs="Calibri"/>
          <w:szCs w:val="21"/>
        </w:rPr>
      </w:pPr>
      <w:r>
        <w:rPr>
          <w:rFonts w:ascii="楷体" w:eastAsia="楷体" w:hAnsi="楷体" w:cs="Calibri" w:hint="eastAsia"/>
          <w:sz w:val="22"/>
          <w:szCs w:val="21"/>
        </w:rPr>
        <w:t>日期:                                       日期：</w:t>
      </w:r>
    </w:p>
    <w:p w:rsidR="00396BB0" w:rsidRDefault="00396BB0">
      <w:pPr>
        <w:pStyle w:val="ac"/>
        <w:widowControl w:val="0"/>
        <w:spacing w:line="360" w:lineRule="auto"/>
        <w:rPr>
          <w:kern w:val="2"/>
          <w:sz w:val="21"/>
          <w:szCs w:val="21"/>
        </w:rPr>
      </w:pPr>
    </w:p>
    <w:p w:rsidR="00396BB0" w:rsidRDefault="00396BB0">
      <w:pPr>
        <w:pStyle w:val="ac"/>
        <w:widowControl w:val="0"/>
        <w:spacing w:line="360" w:lineRule="auto"/>
        <w:rPr>
          <w:kern w:val="2"/>
          <w:sz w:val="21"/>
          <w:szCs w:val="21"/>
        </w:rPr>
      </w:pPr>
    </w:p>
    <w:p w:rsidR="00396BB0" w:rsidRDefault="00F055D7">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396BB0" w:rsidRDefault="00F055D7">
      <w:pPr>
        <w:spacing w:line="360" w:lineRule="auto"/>
        <w:ind w:leftChars="-85" w:left="-178" w:firstLine="480"/>
        <w:rPr>
          <w:rFonts w:ascii="宋体" w:hAnsi="宋体"/>
          <w:szCs w:val="21"/>
          <w:u w:val="single"/>
        </w:rPr>
      </w:pPr>
      <w:r>
        <w:rPr>
          <w:rFonts w:ascii="宋体" w:hAnsi="宋体" w:hint="eastAsia"/>
          <w:szCs w:val="21"/>
        </w:rPr>
        <w:t>项目名称：</w:t>
      </w:r>
    </w:p>
    <w:p w:rsidR="00396BB0" w:rsidRDefault="00F055D7">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396BB0" w:rsidRDefault="00F055D7">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396BB0" w:rsidRDefault="00F055D7">
      <w:pPr>
        <w:spacing w:line="360" w:lineRule="auto"/>
        <w:ind w:leftChars="-85" w:left="-178" w:firstLine="480"/>
        <w:rPr>
          <w:rFonts w:ascii="宋体" w:hAnsi="宋体"/>
          <w:szCs w:val="21"/>
          <w:u w:val="single"/>
        </w:rPr>
      </w:pPr>
      <w:r>
        <w:rPr>
          <w:rFonts w:ascii="宋体" w:hAnsi="宋体" w:hint="eastAsia"/>
          <w:szCs w:val="21"/>
        </w:rPr>
        <w:t>乙    方：</w:t>
      </w:r>
    </w:p>
    <w:p w:rsidR="00396BB0" w:rsidRDefault="00F055D7">
      <w:pPr>
        <w:spacing w:line="360" w:lineRule="auto"/>
        <w:ind w:leftChars="-85" w:left="-178" w:firstLine="480"/>
        <w:rPr>
          <w:rFonts w:ascii="宋体" w:hAnsi="宋体"/>
          <w:szCs w:val="21"/>
        </w:rPr>
      </w:pPr>
      <w:r>
        <w:rPr>
          <w:rFonts w:ascii="黑体" w:eastAsia="黑体" w:hAnsi="宋体" w:hint="eastAsia"/>
          <w:szCs w:val="21"/>
        </w:rPr>
        <w:lastRenderedPageBreak/>
        <w:t xml:space="preserve">　第一条　</w:t>
      </w:r>
      <w:r>
        <w:rPr>
          <w:rFonts w:ascii="宋体" w:hAnsi="宋体" w:hint="eastAsia"/>
          <w:szCs w:val="21"/>
        </w:rPr>
        <w:t>甲乙双方的责任</w:t>
      </w:r>
    </w:p>
    <w:p w:rsidR="00396BB0" w:rsidRDefault="00F055D7">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396BB0" w:rsidRDefault="00F055D7">
      <w:pPr>
        <w:spacing w:line="360" w:lineRule="auto"/>
        <w:rPr>
          <w:rFonts w:ascii="宋体" w:hAnsi="宋体"/>
          <w:szCs w:val="21"/>
        </w:rPr>
      </w:pPr>
      <w:r>
        <w:rPr>
          <w:rFonts w:ascii="宋体" w:hAnsi="宋体" w:hint="eastAsia"/>
          <w:szCs w:val="21"/>
        </w:rPr>
        <w:t xml:space="preserve">　　(二)　严格执行项目合同文件，自觉按合同办事。</w:t>
      </w:r>
    </w:p>
    <w:p w:rsidR="00396BB0" w:rsidRDefault="00F055D7">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396BB0" w:rsidRDefault="00F055D7">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396BB0" w:rsidRDefault="00F055D7">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396BB0" w:rsidRDefault="00F055D7">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396BB0" w:rsidRDefault="00F055D7">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396BB0" w:rsidRDefault="00F055D7">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396BB0" w:rsidRDefault="00F055D7">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396BB0" w:rsidRDefault="00F055D7">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396BB0" w:rsidRDefault="00F055D7">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396BB0" w:rsidRDefault="00F055D7">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396BB0" w:rsidRDefault="00F055D7">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396BB0" w:rsidRDefault="00F055D7">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396BB0" w:rsidRDefault="00F055D7">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396BB0" w:rsidRDefault="00F055D7">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396BB0" w:rsidRDefault="00F055D7">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396BB0" w:rsidRDefault="00F055D7">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w:t>
      </w:r>
      <w:r>
        <w:rPr>
          <w:rFonts w:ascii="宋体" w:hAnsi="宋体" w:hint="eastAsia"/>
          <w:szCs w:val="21"/>
        </w:rPr>
        <w:lastRenderedPageBreak/>
        <w:t>方指定企业销售</w:t>
      </w:r>
      <w:r>
        <w:rPr>
          <w:rFonts w:ascii="宋体" w:hAnsi="宋体"/>
          <w:szCs w:val="21"/>
        </w:rPr>
        <w:t>代表</w:t>
      </w:r>
      <w:r>
        <w:rPr>
          <w:rFonts w:ascii="宋体" w:hAnsi="宋体" w:hint="eastAsia"/>
          <w:szCs w:val="21"/>
        </w:rPr>
        <w:t>为。</w:t>
      </w:r>
    </w:p>
    <w:p w:rsidR="00396BB0" w:rsidRDefault="00F055D7">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396BB0" w:rsidRDefault="00F055D7">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396BB0" w:rsidRDefault="00F055D7">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396BB0" w:rsidRDefault="00F055D7">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396BB0" w:rsidRDefault="00F055D7">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396BB0" w:rsidRDefault="00396BB0">
      <w:pPr>
        <w:adjustRightInd w:val="0"/>
        <w:snapToGrid w:val="0"/>
        <w:spacing w:line="360" w:lineRule="auto"/>
        <w:ind w:left="620"/>
        <w:rPr>
          <w:rFonts w:ascii="宋体" w:hAnsi="宋体"/>
          <w:szCs w:val="21"/>
        </w:rPr>
      </w:pPr>
    </w:p>
    <w:p w:rsidR="00396BB0" w:rsidRDefault="00F055D7">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396BB0" w:rsidRDefault="00F055D7">
      <w:pPr>
        <w:adjustRightInd w:val="0"/>
        <w:snapToGrid w:val="0"/>
        <w:spacing w:line="360" w:lineRule="auto"/>
        <w:rPr>
          <w:rFonts w:ascii="宋体" w:hAnsi="宋体"/>
          <w:szCs w:val="21"/>
        </w:rPr>
      </w:pPr>
      <w:r>
        <w:rPr>
          <w:rFonts w:ascii="宋体" w:hAnsi="宋体" w:hint="eastAsia"/>
          <w:szCs w:val="21"/>
        </w:rPr>
        <w:t xml:space="preserve">　　　 　　　                           </w:t>
      </w:r>
    </w:p>
    <w:p w:rsidR="00396BB0" w:rsidRDefault="00F055D7">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396BB0" w:rsidRDefault="00396BB0">
      <w:pPr>
        <w:adjustRightInd w:val="0"/>
        <w:snapToGrid w:val="0"/>
        <w:spacing w:line="360" w:lineRule="auto"/>
        <w:ind w:leftChars="-1" w:left="-2"/>
        <w:rPr>
          <w:rFonts w:ascii="宋体" w:hAnsi="宋体"/>
          <w:szCs w:val="21"/>
        </w:rPr>
      </w:pPr>
    </w:p>
    <w:p w:rsidR="00396BB0" w:rsidRDefault="00F055D7">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396BB0" w:rsidRDefault="00396BB0">
      <w:pPr>
        <w:spacing w:line="360" w:lineRule="auto"/>
        <w:ind w:firstLineChars="200" w:firstLine="420"/>
        <w:rPr>
          <w:szCs w:val="21"/>
        </w:rPr>
      </w:pPr>
    </w:p>
    <w:p w:rsidR="00396BB0" w:rsidRDefault="00F055D7">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396BB0" w:rsidRDefault="00F055D7">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396BB0" w:rsidRDefault="00396BB0" w:rsidP="00211A71">
      <w:pPr>
        <w:widowControl/>
        <w:spacing w:beforeLines="50" w:line="360" w:lineRule="auto"/>
        <w:jc w:val="left"/>
        <w:rPr>
          <w:rFonts w:ascii="宋体" w:hAnsi="宋体"/>
          <w:szCs w:val="21"/>
        </w:rPr>
      </w:pPr>
    </w:p>
    <w:p w:rsidR="00396BB0" w:rsidRDefault="00396BB0">
      <w:pPr>
        <w:spacing w:line="360" w:lineRule="auto"/>
      </w:pPr>
    </w:p>
    <w:p w:rsidR="00396BB0" w:rsidRDefault="00396BB0">
      <w:pPr>
        <w:spacing w:line="360" w:lineRule="auto"/>
      </w:pPr>
    </w:p>
    <w:p w:rsidR="00396BB0" w:rsidRDefault="00396BB0">
      <w:pPr>
        <w:spacing w:line="360" w:lineRule="auto"/>
      </w:pPr>
    </w:p>
    <w:sectPr w:rsidR="00396BB0" w:rsidSect="00396BB0">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E5B" w:rsidRDefault="00EA0E5B" w:rsidP="00396BB0">
      <w:r>
        <w:separator/>
      </w:r>
    </w:p>
  </w:endnote>
  <w:endnote w:type="continuationSeparator" w:id="1">
    <w:p w:rsidR="00EA0E5B" w:rsidRDefault="00EA0E5B" w:rsidP="00396B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E5B" w:rsidRDefault="00EA0E5B" w:rsidP="00396BB0">
      <w:r>
        <w:separator/>
      </w:r>
    </w:p>
  </w:footnote>
  <w:footnote w:type="continuationSeparator" w:id="1">
    <w:p w:rsidR="00EA0E5B" w:rsidRDefault="00EA0E5B" w:rsidP="00396B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BB0" w:rsidRDefault="00396BB0">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3C5F503"/>
    <w:multiLevelType w:val="singleLevel"/>
    <w:tmpl w:val="53C5F503"/>
    <w:lvl w:ilvl="0">
      <w:start w:val="1"/>
      <w:numFmt w:val="bullet"/>
      <w:lvlText w:val=""/>
      <w:lvlJc w:val="left"/>
      <w:pPr>
        <w:ind w:left="420" w:hanging="42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07D0F"/>
    <w:rsid w:val="00007DEF"/>
    <w:rsid w:val="00016845"/>
    <w:rsid w:val="00033386"/>
    <w:rsid w:val="000343E8"/>
    <w:rsid w:val="0008260E"/>
    <w:rsid w:val="000A5F96"/>
    <w:rsid w:val="000F3007"/>
    <w:rsid w:val="0011434E"/>
    <w:rsid w:val="00160C78"/>
    <w:rsid w:val="00163493"/>
    <w:rsid w:val="001B7EC7"/>
    <w:rsid w:val="00211A71"/>
    <w:rsid w:val="002936B3"/>
    <w:rsid w:val="002C1452"/>
    <w:rsid w:val="002D456D"/>
    <w:rsid w:val="002E3FC0"/>
    <w:rsid w:val="00312575"/>
    <w:rsid w:val="0036640D"/>
    <w:rsid w:val="00367519"/>
    <w:rsid w:val="00396BB0"/>
    <w:rsid w:val="003F0F7F"/>
    <w:rsid w:val="003F5CBB"/>
    <w:rsid w:val="004169AF"/>
    <w:rsid w:val="0043201F"/>
    <w:rsid w:val="0045062C"/>
    <w:rsid w:val="004A6A7A"/>
    <w:rsid w:val="004D4591"/>
    <w:rsid w:val="005036E4"/>
    <w:rsid w:val="005531D1"/>
    <w:rsid w:val="005C2BE8"/>
    <w:rsid w:val="005D35D4"/>
    <w:rsid w:val="005E25A3"/>
    <w:rsid w:val="00610BEE"/>
    <w:rsid w:val="00610F85"/>
    <w:rsid w:val="007210E6"/>
    <w:rsid w:val="007E23FF"/>
    <w:rsid w:val="007F6B10"/>
    <w:rsid w:val="008240D4"/>
    <w:rsid w:val="008462AA"/>
    <w:rsid w:val="00870552"/>
    <w:rsid w:val="008B5286"/>
    <w:rsid w:val="008B7324"/>
    <w:rsid w:val="008F243B"/>
    <w:rsid w:val="00927F22"/>
    <w:rsid w:val="009E215A"/>
    <w:rsid w:val="009F4BD9"/>
    <w:rsid w:val="00A76DE5"/>
    <w:rsid w:val="00A865A4"/>
    <w:rsid w:val="00A93B2C"/>
    <w:rsid w:val="00AA46EC"/>
    <w:rsid w:val="00AD0F1C"/>
    <w:rsid w:val="00AF4B2B"/>
    <w:rsid w:val="00BB1592"/>
    <w:rsid w:val="00BF02FD"/>
    <w:rsid w:val="00C53E57"/>
    <w:rsid w:val="00CB504A"/>
    <w:rsid w:val="00CD3833"/>
    <w:rsid w:val="00CF2676"/>
    <w:rsid w:val="00D15779"/>
    <w:rsid w:val="00D3587D"/>
    <w:rsid w:val="00D5727A"/>
    <w:rsid w:val="00D924EC"/>
    <w:rsid w:val="00DE4A62"/>
    <w:rsid w:val="00E13887"/>
    <w:rsid w:val="00E50330"/>
    <w:rsid w:val="00E52FD5"/>
    <w:rsid w:val="00E907A6"/>
    <w:rsid w:val="00EA0E5B"/>
    <w:rsid w:val="00EB27E6"/>
    <w:rsid w:val="00EB3A5C"/>
    <w:rsid w:val="00F00E46"/>
    <w:rsid w:val="00F055D7"/>
    <w:rsid w:val="00F43BA9"/>
    <w:rsid w:val="00F53D61"/>
    <w:rsid w:val="00FF4B37"/>
    <w:rsid w:val="052E1007"/>
    <w:rsid w:val="09645144"/>
    <w:rsid w:val="1B4D3BD8"/>
    <w:rsid w:val="1F423FF3"/>
    <w:rsid w:val="207067A0"/>
    <w:rsid w:val="23CE7D45"/>
    <w:rsid w:val="36295BC8"/>
    <w:rsid w:val="3F1D2CCE"/>
    <w:rsid w:val="45C52D84"/>
    <w:rsid w:val="507B04CC"/>
    <w:rsid w:val="6FAE0D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6BB0"/>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396BB0"/>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396BB0"/>
    <w:pPr>
      <w:jc w:val="left"/>
    </w:pPr>
  </w:style>
  <w:style w:type="paragraph" w:styleId="a5">
    <w:name w:val="footer"/>
    <w:basedOn w:val="a0"/>
    <w:link w:val="Char0"/>
    <w:uiPriority w:val="99"/>
    <w:qFormat/>
    <w:rsid w:val="00396BB0"/>
    <w:pPr>
      <w:tabs>
        <w:tab w:val="center" w:pos="4153"/>
        <w:tab w:val="right" w:pos="8306"/>
      </w:tabs>
      <w:snapToGrid w:val="0"/>
      <w:jc w:val="left"/>
    </w:pPr>
    <w:rPr>
      <w:sz w:val="18"/>
      <w:szCs w:val="18"/>
    </w:rPr>
  </w:style>
  <w:style w:type="paragraph" w:styleId="a6">
    <w:name w:val="header"/>
    <w:basedOn w:val="a0"/>
    <w:link w:val="Char1"/>
    <w:uiPriority w:val="99"/>
    <w:qFormat/>
    <w:rsid w:val="00396BB0"/>
    <w:pPr>
      <w:tabs>
        <w:tab w:val="center" w:pos="4153"/>
        <w:tab w:val="right" w:pos="8306"/>
      </w:tabs>
      <w:snapToGrid w:val="0"/>
      <w:jc w:val="center"/>
    </w:pPr>
    <w:rPr>
      <w:sz w:val="18"/>
      <w:szCs w:val="18"/>
    </w:rPr>
  </w:style>
  <w:style w:type="paragraph" w:styleId="2">
    <w:name w:val="Body Text 2"/>
    <w:basedOn w:val="a0"/>
    <w:link w:val="2Char"/>
    <w:qFormat/>
    <w:rsid w:val="00396BB0"/>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396B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396BB0"/>
    <w:rPr>
      <w:b/>
      <w:bCs/>
    </w:rPr>
  </w:style>
  <w:style w:type="table" w:styleId="a8">
    <w:name w:val="Table Grid"/>
    <w:basedOn w:val="a2"/>
    <w:qFormat/>
    <w:rsid w:val="00396BB0"/>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396BB0"/>
    <w:rPr>
      <w:rFonts w:ascii="Verdana" w:hAnsi="Verdana" w:cs="Verdana" w:hint="default"/>
      <w:i/>
      <w:color w:val="273337"/>
      <w:sz w:val="18"/>
      <w:szCs w:val="18"/>
    </w:rPr>
  </w:style>
  <w:style w:type="character" w:styleId="aa">
    <w:name w:val="annotation reference"/>
    <w:basedOn w:val="a1"/>
    <w:uiPriority w:val="99"/>
    <w:semiHidden/>
    <w:unhideWhenUsed/>
    <w:qFormat/>
    <w:rsid w:val="00396BB0"/>
    <w:rPr>
      <w:sz w:val="21"/>
      <w:szCs w:val="21"/>
    </w:rPr>
  </w:style>
  <w:style w:type="character" w:customStyle="1" w:styleId="1Char">
    <w:name w:val="标题 1 Char"/>
    <w:basedOn w:val="a1"/>
    <w:link w:val="1"/>
    <w:qFormat/>
    <w:rsid w:val="00396BB0"/>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396BB0"/>
    <w:rPr>
      <w:rFonts w:ascii="Times New Roman" w:eastAsia="宋体" w:hAnsi="Times New Roman" w:cs="Times New Roman"/>
      <w:sz w:val="18"/>
      <w:szCs w:val="18"/>
    </w:rPr>
  </w:style>
  <w:style w:type="paragraph" w:styleId="ab">
    <w:name w:val="List Paragraph"/>
    <w:basedOn w:val="a0"/>
    <w:link w:val="Char3"/>
    <w:uiPriority w:val="34"/>
    <w:qFormat/>
    <w:rsid w:val="00396BB0"/>
    <w:pPr>
      <w:ind w:firstLineChars="200" w:firstLine="420"/>
    </w:pPr>
  </w:style>
  <w:style w:type="paragraph" w:customStyle="1" w:styleId="ac">
    <w:name w:val="目录"/>
    <w:basedOn w:val="a0"/>
    <w:qFormat/>
    <w:rsid w:val="00396BB0"/>
    <w:pPr>
      <w:widowControl/>
      <w:jc w:val="center"/>
    </w:pPr>
    <w:rPr>
      <w:rFonts w:ascii="宋体"/>
      <w:b/>
      <w:kern w:val="0"/>
      <w:sz w:val="36"/>
    </w:rPr>
  </w:style>
  <w:style w:type="paragraph" w:customStyle="1" w:styleId="310">
    <w:name w:val="样式 3 10 磅"/>
    <w:qFormat/>
    <w:rsid w:val="00396BB0"/>
    <w:pPr>
      <w:widowControl w:val="0"/>
      <w:jc w:val="both"/>
    </w:pPr>
    <w:rPr>
      <w:rFonts w:cs="Arial"/>
      <w:kern w:val="2"/>
      <w:sz w:val="21"/>
      <w:szCs w:val="24"/>
    </w:rPr>
  </w:style>
  <w:style w:type="character" w:customStyle="1" w:styleId="Char3">
    <w:name w:val="列出段落 Char"/>
    <w:link w:val="ab"/>
    <w:uiPriority w:val="34"/>
    <w:qFormat/>
    <w:rsid w:val="00396BB0"/>
    <w:rPr>
      <w:rFonts w:ascii="Times New Roman" w:eastAsia="宋体" w:hAnsi="Times New Roman" w:cs="Times New Roman"/>
      <w:szCs w:val="20"/>
    </w:rPr>
  </w:style>
  <w:style w:type="table" w:customStyle="1" w:styleId="TableGrid">
    <w:name w:val="TableGrid"/>
    <w:qFormat/>
    <w:rsid w:val="00396BB0"/>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396BB0"/>
    <w:rPr>
      <w:rFonts w:ascii="Times New Roman" w:eastAsia="宋体" w:hAnsi="Times New Roman" w:cs="Times New Roman"/>
      <w:sz w:val="18"/>
      <w:szCs w:val="18"/>
    </w:rPr>
  </w:style>
  <w:style w:type="paragraph" w:customStyle="1" w:styleId="ad">
    <w:name w:val="标准正文"/>
    <w:basedOn w:val="a0"/>
    <w:qFormat/>
    <w:rsid w:val="00396BB0"/>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396BB0"/>
    <w:rPr>
      <w:rFonts w:ascii="Calibri" w:eastAsia="宋体" w:hAnsi="Calibri" w:cs="Times New Roman"/>
      <w:kern w:val="0"/>
      <w:sz w:val="24"/>
      <w:szCs w:val="24"/>
      <w:lang w:eastAsia="en-US" w:bidi="en-US"/>
    </w:rPr>
  </w:style>
  <w:style w:type="paragraph" w:customStyle="1" w:styleId="10">
    <w:name w:val="列出段落1"/>
    <w:basedOn w:val="a0"/>
    <w:qFormat/>
    <w:rsid w:val="00396BB0"/>
    <w:pPr>
      <w:ind w:firstLineChars="200" w:firstLine="420"/>
    </w:pPr>
    <w:rPr>
      <w:szCs w:val="24"/>
    </w:rPr>
  </w:style>
  <w:style w:type="paragraph" w:customStyle="1" w:styleId="11">
    <w:name w:val="无间隔1"/>
    <w:qFormat/>
    <w:rsid w:val="00396BB0"/>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396BB0"/>
    <w:pPr>
      <w:numPr>
        <w:numId w:val="1"/>
      </w:numPr>
    </w:pPr>
    <w:rPr>
      <w:sz w:val="24"/>
      <w:szCs w:val="24"/>
    </w:rPr>
  </w:style>
  <w:style w:type="paragraph" w:customStyle="1" w:styleId="ae">
    <w:name w:val="正文段落样式"/>
    <w:basedOn w:val="a0"/>
    <w:qFormat/>
    <w:rsid w:val="00396BB0"/>
    <w:pPr>
      <w:spacing w:after="120" w:line="360" w:lineRule="auto"/>
      <w:ind w:firstLineChars="257" w:firstLine="514"/>
    </w:pPr>
    <w:rPr>
      <w:rFonts w:cs="宋体"/>
      <w:bCs/>
      <w:sz w:val="20"/>
    </w:rPr>
  </w:style>
  <w:style w:type="paragraph" w:customStyle="1" w:styleId="af">
    <w:name w:val="定义内容"/>
    <w:basedOn w:val="ae"/>
    <w:qFormat/>
    <w:rsid w:val="00396BB0"/>
    <w:rPr>
      <w:b/>
      <w:sz w:val="28"/>
    </w:rPr>
  </w:style>
  <w:style w:type="character" w:customStyle="1" w:styleId="HTMLChar">
    <w:name w:val="HTML 预设格式 Char"/>
    <w:basedOn w:val="a1"/>
    <w:link w:val="HTML"/>
    <w:uiPriority w:val="99"/>
    <w:qFormat/>
    <w:rsid w:val="00396BB0"/>
    <w:rPr>
      <w:rFonts w:ascii="宋体" w:hAnsi="宋体"/>
      <w:kern w:val="0"/>
      <w:sz w:val="24"/>
      <w:szCs w:val="24"/>
    </w:rPr>
  </w:style>
  <w:style w:type="character" w:customStyle="1" w:styleId="Char">
    <w:name w:val="批注文字 Char"/>
    <w:basedOn w:val="a1"/>
    <w:link w:val="a4"/>
    <w:uiPriority w:val="99"/>
    <w:qFormat/>
    <w:rsid w:val="00396BB0"/>
    <w:rPr>
      <w:rFonts w:ascii="Times New Roman" w:hAnsi="Times New Roman" w:cs="Times New Roman"/>
      <w:szCs w:val="20"/>
    </w:rPr>
  </w:style>
  <w:style w:type="character" w:customStyle="1" w:styleId="Char2">
    <w:name w:val="批注主题 Char"/>
    <w:basedOn w:val="Char"/>
    <w:link w:val="a7"/>
    <w:uiPriority w:val="99"/>
    <w:semiHidden/>
    <w:qFormat/>
    <w:rsid w:val="00396BB0"/>
    <w:rPr>
      <w:rFonts w:ascii="Times New Roman" w:hAnsi="Times New Roman" w:cs="Times New Roman"/>
      <w:b/>
      <w:bCs/>
      <w:szCs w:val="20"/>
    </w:rPr>
  </w:style>
  <w:style w:type="paragraph" w:customStyle="1" w:styleId="12">
    <w:name w:val="修订1"/>
    <w:hidden/>
    <w:uiPriority w:val="99"/>
    <w:semiHidden/>
    <w:qFormat/>
    <w:rsid w:val="00396BB0"/>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divs>
    <w:div w:id="871458229">
      <w:bodyDiv w:val="1"/>
      <w:marLeft w:val="0"/>
      <w:marRight w:val="0"/>
      <w:marTop w:val="0"/>
      <w:marBottom w:val="0"/>
      <w:divBdr>
        <w:top w:val="none" w:sz="0" w:space="0" w:color="auto"/>
        <w:left w:val="none" w:sz="0" w:space="0" w:color="auto"/>
        <w:bottom w:val="none" w:sz="0" w:space="0" w:color="auto"/>
        <w:right w:val="none" w:sz="0" w:space="0" w:color="auto"/>
      </w:divBdr>
    </w:div>
    <w:div w:id="1243612234">
      <w:bodyDiv w:val="1"/>
      <w:marLeft w:val="0"/>
      <w:marRight w:val="0"/>
      <w:marTop w:val="0"/>
      <w:marBottom w:val="0"/>
      <w:divBdr>
        <w:top w:val="none" w:sz="0" w:space="0" w:color="auto"/>
        <w:left w:val="none" w:sz="0" w:space="0" w:color="auto"/>
        <w:bottom w:val="none" w:sz="0" w:space="0" w:color="auto"/>
        <w:right w:val="none" w:sz="0" w:space="0" w:color="auto"/>
      </w:divBdr>
    </w:div>
    <w:div w:id="173369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0.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1.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2.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3.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4.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6.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3.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7.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8.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9.xml><?xml version="1.0" encoding="utf-8"?>
<ds:datastoreItem xmlns:ds="http://schemas.openxmlformats.org/officeDocument/2006/customXml" ds:itemID="{E0246A42-74B7-4EA9-AD44-FAAC8D1FA98E}">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11</Pages>
  <Words>1141</Words>
  <Characters>6507</Characters>
  <Application>Microsoft Office Word</Application>
  <DocSecurity>0</DocSecurity>
  <Lines>54</Lines>
  <Paragraphs>15</Paragraphs>
  <ScaleCrop>false</ScaleCrop>
  <Company>Microsoft</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38</cp:revision>
  <dcterms:created xsi:type="dcterms:W3CDTF">2025-03-17T01:25:00Z</dcterms:created>
  <dcterms:modified xsi:type="dcterms:W3CDTF">2025-12-17T03:50:00Z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8465AB3457FD42DB891A67C4CDB4CCEC_13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